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8149C3" w:rsidR="00696305" w:rsidP="00696305" w:rsidRDefault="008B3E58" w14:paraId="7EE33FEC" w14:textId="77777777">
      <w:pPr>
        <w:rPr>
          <w:rFonts w:ascii="Calibri" w:hAnsi="Calibri" w:cs="Calibri"/>
          <w:lang w:val="en-US"/>
        </w:rPr>
      </w:pPr>
      <w:proofErr w:type="spellStart"/>
      <w:r w:rsidRPr="008149C3">
        <w:rPr>
          <w:rFonts w:ascii="Calibri" w:hAnsi="Calibri" w:cs="Calibri"/>
          <w:b/>
          <w:bCs/>
        </w:rPr>
        <w:t>Annex</w:t>
      </w:r>
      <w:proofErr w:type="spellEnd"/>
      <w:r w:rsidRPr="008149C3">
        <w:rPr>
          <w:rFonts w:ascii="Calibri" w:hAnsi="Calibri" w:cs="Calibri"/>
          <w:b/>
          <w:bCs/>
        </w:rPr>
        <w:t xml:space="preserve"> </w:t>
      </w:r>
      <w:r w:rsidRPr="008149C3" w:rsidR="006F4DF5">
        <w:rPr>
          <w:rFonts w:ascii="Calibri" w:hAnsi="Calibri" w:cs="Calibri"/>
          <w:b/>
          <w:bCs/>
        </w:rPr>
        <w:t xml:space="preserve">2. </w:t>
      </w:r>
      <w:proofErr w:type="spellStart"/>
      <w:r w:rsidRPr="008149C3">
        <w:rPr>
          <w:rFonts w:ascii="Calibri" w:hAnsi="Calibri" w:cs="Calibri"/>
          <w:b/>
          <w:bCs/>
        </w:rPr>
        <w:t>Applicant</w:t>
      </w:r>
      <w:proofErr w:type="spellEnd"/>
      <w:r w:rsidRPr="008149C3">
        <w:rPr>
          <w:rFonts w:ascii="Calibri" w:hAnsi="Calibri" w:cs="Calibri"/>
          <w:b/>
          <w:bCs/>
        </w:rPr>
        <w:t xml:space="preserve"> </w:t>
      </w:r>
      <w:proofErr w:type="spellStart"/>
      <w:r w:rsidRPr="008149C3">
        <w:rPr>
          <w:rFonts w:ascii="Calibri" w:hAnsi="Calibri" w:cs="Calibri"/>
          <w:b/>
          <w:bCs/>
        </w:rPr>
        <w:t>Screening</w:t>
      </w:r>
      <w:proofErr w:type="spellEnd"/>
      <w:r w:rsidRPr="008149C3">
        <w:rPr>
          <w:rFonts w:ascii="Calibri" w:hAnsi="Calibri" w:cs="Calibri"/>
          <w:b/>
          <w:bCs/>
        </w:rPr>
        <w:t xml:space="preserve"> </w:t>
      </w:r>
      <w:proofErr w:type="spellStart"/>
      <w:r w:rsidRPr="008149C3">
        <w:rPr>
          <w:rFonts w:ascii="Calibri" w:hAnsi="Calibri" w:cs="Calibri"/>
          <w:b/>
          <w:bCs/>
        </w:rPr>
        <w:t>Form</w:t>
      </w:r>
      <w:proofErr w:type="spellEnd"/>
      <w:r w:rsidRPr="008149C3" w:rsidR="00696305">
        <w:rPr>
          <w:rFonts w:ascii="Calibri" w:hAnsi="Calibri" w:cs="Calibri"/>
          <w:lang w:val="en-US"/>
        </w:rPr>
        <w:t xml:space="preserve"> </w:t>
      </w:r>
    </w:p>
    <w:p w:rsidRPr="008149C3" w:rsidR="00696305" w:rsidP="00915DDD" w:rsidRDefault="00696305" w14:paraId="37B3D436" w14:textId="0CB6900C">
      <w:pPr>
        <w:spacing w:after="0"/>
        <w:rPr>
          <w:rFonts w:ascii="Calibri" w:hAnsi="Calibri" w:cs="Calibri"/>
          <w:i/>
          <w:iCs/>
          <w:sz w:val="18"/>
          <w:szCs w:val="18"/>
          <w:lang w:val="en-US"/>
        </w:rPr>
      </w:pP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This form should be completed by </w:t>
      </w:r>
      <w:r w:rsidR="00A57DAA">
        <w:rPr>
          <w:rFonts w:ascii="Calibri" w:hAnsi="Calibri" w:cs="Calibri"/>
          <w:i/>
          <w:iCs/>
          <w:sz w:val="18"/>
          <w:szCs w:val="18"/>
          <w:lang w:val="en-US"/>
        </w:rPr>
        <w:t>the Applicant’s</w:t>
      </w: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 leadership and will be maintained as a key document for the evaluation of organizational eligibility qualification and due diligence screening that:</w:t>
      </w:r>
    </w:p>
    <w:p w:rsidRPr="008149C3" w:rsidR="00696305" w:rsidP="00915DDD" w:rsidRDefault="00696305" w14:paraId="08E0E460" w14:textId="77777777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8"/>
          <w:szCs w:val="18"/>
          <w:lang w:val="en-US"/>
        </w:rPr>
      </w:pP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>Confirms basic organizational data on the entity and the leadership of the organization.</w:t>
      </w:r>
    </w:p>
    <w:p w:rsidRPr="008149C3" w:rsidR="00696305" w:rsidP="00696305" w:rsidRDefault="00696305" w14:paraId="36A5F8AA" w14:textId="77777777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8"/>
          <w:szCs w:val="18"/>
          <w:lang w:val="en-US"/>
        </w:rPr>
      </w:pP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Confirms that </w:t>
      </w:r>
      <w:proofErr w:type="gramStart"/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>basic</w:t>
      </w:r>
      <w:proofErr w:type="gramEnd"/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 business systems of the organization will enable them to comply with core terms and conditions of their agreement with Rehab4U.</w:t>
      </w:r>
    </w:p>
    <w:p w:rsidRPr="008149C3" w:rsidR="008B3E58" w:rsidP="007252A2" w:rsidRDefault="00696305" w14:paraId="501EAE81" w14:textId="184157AB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8"/>
          <w:szCs w:val="18"/>
          <w:lang w:val="en-US"/>
        </w:rPr>
      </w:pP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Identifies areas of potential risk that should be </w:t>
      </w:r>
      <w:proofErr w:type="gramStart"/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>taken into account</w:t>
      </w:r>
      <w:proofErr w:type="gramEnd"/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 during selection process.</w:t>
      </w:r>
    </w:p>
    <w:p w:rsidRPr="008149C3" w:rsidR="007252A2" w:rsidP="00E67F5D" w:rsidRDefault="007252A2" w14:paraId="50C50BF8" w14:textId="7777777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19"/>
        <w:gridCol w:w="261"/>
        <w:gridCol w:w="1559"/>
        <w:gridCol w:w="911"/>
        <w:gridCol w:w="1363"/>
        <w:gridCol w:w="1082"/>
        <w:gridCol w:w="1141"/>
        <w:gridCol w:w="2017"/>
      </w:tblGrid>
      <w:tr w:rsidRPr="008149C3" w:rsidR="007252A2" w:rsidTr="57CDA20C" w14:paraId="02183733" w14:textId="77777777">
        <w:trPr>
          <w:trHeight w:val="300"/>
        </w:trPr>
        <w:tc>
          <w:tcPr>
            <w:tcW w:w="10053" w:type="dxa"/>
            <w:gridSpan w:val="8"/>
            <w:shd w:val="clear" w:color="auto" w:fill="1D2758"/>
            <w:tcMar/>
          </w:tcPr>
          <w:p w:rsidRPr="008149C3" w:rsidR="007252A2" w:rsidP="00F020CE" w:rsidRDefault="007252A2" w14:paraId="32690602" w14:textId="77777777">
            <w:pPr>
              <w:spacing w:after="0"/>
              <w:jc w:val="center"/>
              <w:rPr>
                <w:rFonts w:ascii="Calibri" w:hAnsi="Calibri" w:cs="Calibri"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ORGANIZATION’S DETAILS</w:t>
            </w:r>
          </w:p>
        </w:tc>
      </w:tr>
      <w:tr w:rsidRPr="008149C3" w:rsidR="007252A2" w:rsidTr="57CDA20C" w14:paraId="556071F3" w14:textId="77777777">
        <w:tc>
          <w:tcPr>
            <w:tcW w:w="1980" w:type="dxa"/>
            <w:gridSpan w:val="2"/>
            <w:tcMar/>
          </w:tcPr>
          <w:p w:rsidRPr="008149C3" w:rsidR="007252A2" w:rsidP="00F020CE" w:rsidRDefault="007252A2" w14:paraId="760A430A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Legal Name of Organization</w:t>
            </w:r>
          </w:p>
        </w:tc>
        <w:tc>
          <w:tcPr>
            <w:tcW w:w="8073" w:type="dxa"/>
            <w:gridSpan w:val="6"/>
            <w:tcMar/>
          </w:tcPr>
          <w:p w:rsidRPr="008149C3" w:rsidR="007252A2" w:rsidP="00F020CE" w:rsidRDefault="007252A2" w14:paraId="02BADA97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206E8468" w14:textId="77777777">
        <w:tc>
          <w:tcPr>
            <w:tcW w:w="1980" w:type="dxa"/>
            <w:gridSpan w:val="2"/>
            <w:tcMar/>
          </w:tcPr>
          <w:p w:rsidRPr="008149C3" w:rsidR="007252A2" w:rsidP="00F020CE" w:rsidRDefault="001A366A" w14:paraId="70005FBA" w14:textId="57E21338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 xml:space="preserve">Legal </w:t>
            </w:r>
            <w:r w:rsidRPr="008149C3" w:rsidR="007252A2">
              <w:rPr>
                <w:rFonts w:ascii="Calibri" w:hAnsi="Calibri" w:cs="Calibri"/>
                <w:b/>
                <w:bCs/>
                <w:lang w:val="en-US"/>
              </w:rPr>
              <w:t>Address  </w:t>
            </w:r>
          </w:p>
        </w:tc>
        <w:tc>
          <w:tcPr>
            <w:tcW w:w="8073" w:type="dxa"/>
            <w:gridSpan w:val="6"/>
            <w:tcMar/>
          </w:tcPr>
          <w:p w:rsidRPr="008149C3" w:rsidR="007252A2" w:rsidP="00F020CE" w:rsidRDefault="007252A2" w14:paraId="59655B5A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5088E84C" w14:textId="77777777">
        <w:tc>
          <w:tcPr>
            <w:tcW w:w="1980" w:type="dxa"/>
            <w:gridSpan w:val="2"/>
            <w:tcMar/>
          </w:tcPr>
          <w:p w:rsidRPr="008149C3" w:rsidR="007252A2" w:rsidP="00F020CE" w:rsidRDefault="007252A2" w14:paraId="7DC9EE91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Organization Type </w:t>
            </w:r>
          </w:p>
        </w:tc>
        <w:tc>
          <w:tcPr>
            <w:tcW w:w="3833" w:type="dxa"/>
            <w:gridSpan w:val="3"/>
            <w:tcMar/>
          </w:tcPr>
          <w:p w:rsidRPr="008149C3" w:rsidR="007252A2" w:rsidP="00F020CE" w:rsidRDefault="00000000" w14:paraId="46D23E4A" w14:textId="212C79EB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410063187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149C3" w:rsidR="007252A2">
              <w:rPr>
                <w:rFonts w:ascii="Calibri" w:hAnsi="Calibri" w:cs="Calibri"/>
                <w:lang w:val="en-US"/>
              </w:rPr>
              <w:t xml:space="preserve"> Not </w:t>
            </w:r>
            <w:proofErr w:type="gramStart"/>
            <w:r w:rsidRPr="008149C3" w:rsidR="007252A2">
              <w:rPr>
                <w:rFonts w:ascii="Calibri" w:hAnsi="Calibri" w:cs="Calibri"/>
                <w:lang w:val="en-US"/>
              </w:rPr>
              <w:t>For</w:t>
            </w:r>
            <w:proofErr w:type="gramEnd"/>
            <w:r w:rsidRPr="008149C3" w:rsidR="007252A2">
              <w:rPr>
                <w:rFonts w:ascii="Calibri" w:hAnsi="Calibri" w:cs="Calibri"/>
                <w:lang w:val="en-US"/>
              </w:rPr>
              <w:t xml:space="preserve"> Profit or Nongovernmental</w:t>
            </w:r>
          </w:p>
          <w:p w:rsidRPr="008149C3" w:rsidR="007252A2" w:rsidP="00F020CE" w:rsidRDefault="00000000" w14:paraId="0AAC826A" w14:textId="72CB3721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2061009730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149C3" w:rsidR="007252A2">
              <w:rPr>
                <w:rFonts w:ascii="Calibri" w:hAnsi="Calibri" w:cs="Calibri"/>
                <w:lang w:val="en-US"/>
              </w:rPr>
              <w:t xml:space="preserve"> Governmental </w:t>
            </w:r>
          </w:p>
          <w:p w:rsidRPr="008149C3" w:rsidR="007252A2" w:rsidP="00F020CE" w:rsidRDefault="00000000" w14:paraId="1713D4B5" w14:textId="586D1E18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683200730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149C3" w:rsidR="007252A2">
              <w:rPr>
                <w:rFonts w:ascii="Calibri" w:hAnsi="Calibri" w:cs="Calibri"/>
                <w:lang w:val="en-US"/>
              </w:rPr>
              <w:t xml:space="preserve"> Other: </w:t>
            </w:r>
          </w:p>
        </w:tc>
        <w:tc>
          <w:tcPr>
            <w:tcW w:w="4240" w:type="dxa"/>
            <w:gridSpan w:val="3"/>
            <w:tcMar/>
          </w:tcPr>
          <w:p w:rsidRPr="008149C3" w:rsidR="007252A2" w:rsidP="00F020CE" w:rsidRDefault="00000000" w14:paraId="6ED3E012" w14:textId="478113B8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704094920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149C3" w:rsidR="007252A2">
              <w:rPr>
                <w:rFonts w:ascii="Calibri" w:hAnsi="Calibri" w:cs="Calibri"/>
                <w:lang w:val="en-US"/>
              </w:rPr>
              <w:t xml:space="preserve"> University</w:t>
            </w:r>
          </w:p>
          <w:p w:rsidRPr="008149C3" w:rsidR="007252A2" w:rsidP="00F020CE" w:rsidRDefault="00000000" w14:paraId="5147F4D8" w14:textId="0E6A0840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716786055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149C3" w:rsidR="007252A2">
              <w:rPr>
                <w:rFonts w:ascii="Calibri" w:hAnsi="Calibri" w:cs="Calibri"/>
                <w:lang w:val="en-US"/>
              </w:rPr>
              <w:t xml:space="preserve"> For Profit </w:t>
            </w:r>
          </w:p>
        </w:tc>
      </w:tr>
      <w:tr w:rsidRPr="008149C3" w:rsidR="007252A2" w:rsidTr="57CDA20C" w14:paraId="6972B4A8" w14:textId="77777777">
        <w:tc>
          <w:tcPr>
            <w:tcW w:w="3539" w:type="dxa"/>
            <w:gridSpan w:val="3"/>
            <w:tcMar/>
          </w:tcPr>
          <w:p w:rsidRPr="008149C3" w:rsidR="007252A2" w:rsidP="00F020CE" w:rsidRDefault="007252A2" w14:paraId="2F447FAE" w14:textId="1E0A48B5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Point of Contact </w:t>
            </w:r>
          </w:p>
          <w:p w:rsidRPr="008149C3" w:rsidR="007252A2" w:rsidP="00F020CE" w:rsidRDefault="007252A2" w14:paraId="71E30868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sz w:val="18"/>
                <w:szCs w:val="18"/>
                <w:lang w:val="en-US"/>
              </w:rPr>
              <w:t>(e.g., Organization, Department or Project)</w:t>
            </w:r>
          </w:p>
        </w:tc>
        <w:tc>
          <w:tcPr>
            <w:tcW w:w="6514" w:type="dxa"/>
            <w:gridSpan w:val="5"/>
            <w:tcMar/>
          </w:tcPr>
          <w:p w:rsidRPr="008149C3" w:rsidR="007252A2" w:rsidP="00F020CE" w:rsidRDefault="007252A2" w14:paraId="2DC66196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05F06D58" w14:textId="77777777">
        <w:tc>
          <w:tcPr>
            <w:tcW w:w="3539" w:type="dxa"/>
            <w:gridSpan w:val="3"/>
            <w:tcMar/>
          </w:tcPr>
          <w:p w:rsidRPr="008149C3" w:rsidR="007252A2" w:rsidP="00F020CE" w:rsidRDefault="007252A2" w14:paraId="708979A1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lang w:val="en-US"/>
              </w:rPr>
              <w:t>Name</w:t>
            </w:r>
          </w:p>
        </w:tc>
        <w:tc>
          <w:tcPr>
            <w:tcW w:w="6514" w:type="dxa"/>
            <w:gridSpan w:val="5"/>
            <w:tcMar/>
          </w:tcPr>
          <w:p w:rsidRPr="008149C3" w:rsidR="007252A2" w:rsidP="00F020CE" w:rsidRDefault="007252A2" w14:paraId="650C0534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0855C984" w14:textId="77777777">
        <w:tc>
          <w:tcPr>
            <w:tcW w:w="3539" w:type="dxa"/>
            <w:gridSpan w:val="3"/>
            <w:tcMar/>
          </w:tcPr>
          <w:p w:rsidRPr="008149C3" w:rsidR="007252A2" w:rsidP="00F020CE" w:rsidRDefault="007252A2" w14:paraId="739F764C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lang w:val="en-US"/>
              </w:rPr>
              <w:t>Title</w:t>
            </w:r>
          </w:p>
        </w:tc>
        <w:tc>
          <w:tcPr>
            <w:tcW w:w="6514" w:type="dxa"/>
            <w:gridSpan w:val="5"/>
            <w:tcMar/>
          </w:tcPr>
          <w:p w:rsidRPr="008149C3" w:rsidR="007252A2" w:rsidP="00F020CE" w:rsidRDefault="007252A2" w14:paraId="478A3DB1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1A366A" w:rsidTr="57CDA20C" w14:paraId="493B38CA" w14:textId="77777777">
        <w:tc>
          <w:tcPr>
            <w:tcW w:w="3539" w:type="dxa"/>
            <w:gridSpan w:val="3"/>
            <w:tcMar/>
          </w:tcPr>
          <w:p w:rsidRPr="008149C3" w:rsidR="001A366A" w:rsidP="00F020CE" w:rsidRDefault="001A366A" w14:paraId="0A37CD66" w14:textId="62DAFBD6">
            <w:pPr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Phone</w:t>
            </w:r>
          </w:p>
        </w:tc>
        <w:tc>
          <w:tcPr>
            <w:tcW w:w="6514" w:type="dxa"/>
            <w:gridSpan w:val="5"/>
            <w:tcMar/>
          </w:tcPr>
          <w:p w:rsidRPr="008149C3" w:rsidR="001A366A" w:rsidP="00F020CE" w:rsidRDefault="001A366A" w14:paraId="19CF8558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68E0496E" w14:textId="77777777">
        <w:tc>
          <w:tcPr>
            <w:tcW w:w="3539" w:type="dxa"/>
            <w:gridSpan w:val="3"/>
            <w:tcMar/>
          </w:tcPr>
          <w:p w:rsidRPr="008149C3" w:rsidR="007252A2" w:rsidP="00F020CE" w:rsidRDefault="001A366A" w14:paraId="5E207437" w14:textId="2FD9CBFE">
            <w:pPr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Email</w:t>
            </w:r>
            <w:r w:rsidRPr="008149C3">
              <w:rPr>
                <w:rFonts w:ascii="Calibri" w:hAnsi="Calibri" w:cs="Calibri"/>
                <w:lang w:val="en-US"/>
              </w:rPr>
              <w:t xml:space="preserve"> </w:t>
            </w:r>
          </w:p>
        </w:tc>
        <w:tc>
          <w:tcPr>
            <w:tcW w:w="6514" w:type="dxa"/>
            <w:gridSpan w:val="5"/>
            <w:tcMar/>
          </w:tcPr>
          <w:p w:rsidRPr="008149C3" w:rsidR="007252A2" w:rsidP="00F020CE" w:rsidRDefault="007252A2" w14:paraId="1E1742B7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3F8C432C" w14:textId="77777777">
        <w:trPr>
          <w:trHeight w:val="465"/>
        </w:trPr>
        <w:tc>
          <w:tcPr>
            <w:tcW w:w="1980" w:type="dxa"/>
            <w:gridSpan w:val="2"/>
            <w:vMerge w:val="restart"/>
            <w:tcMar/>
          </w:tcPr>
          <w:p w:rsidRPr="008149C3" w:rsidR="007252A2" w:rsidP="00F020CE" w:rsidRDefault="007252A2" w14:paraId="7F6DE908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 xml:space="preserve">UEI Number </w:t>
            </w:r>
          </w:p>
          <w:p w:rsidRPr="008149C3" w:rsidR="007252A2" w:rsidP="00F020CE" w:rsidRDefault="007252A2" w14:paraId="3691E393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3833" w:type="dxa"/>
            <w:gridSpan w:val="3"/>
            <w:tcMar/>
          </w:tcPr>
          <w:p w:rsidRPr="008149C3" w:rsidR="007252A2" w:rsidP="00F020CE" w:rsidRDefault="007252A2" w14:paraId="15D4480F" w14:textId="77777777">
            <w:pPr>
              <w:spacing w:after="0"/>
              <w:rPr>
                <w:rFonts w:ascii="Calibri" w:hAnsi="Calibri" w:cs="Calibri"/>
                <w:i/>
                <w:iCs/>
                <w:lang w:val="en-US"/>
              </w:rPr>
            </w:pPr>
            <w:r w:rsidRPr="008149C3">
              <w:rPr>
                <w:rFonts w:ascii="Calibri" w:hAnsi="Calibri" w:cs="Calibri"/>
                <w:i/>
                <w:iCs/>
                <w:lang w:val="en-US"/>
              </w:rPr>
              <w:t xml:space="preserve">If </w:t>
            </w:r>
            <w:r w:rsidRPr="008149C3"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Yes</w:t>
            </w:r>
            <w:r w:rsidRPr="008149C3">
              <w:rPr>
                <w:rFonts w:ascii="Calibri" w:hAnsi="Calibri" w:cs="Calibri"/>
                <w:i/>
                <w:iCs/>
                <w:lang w:val="en-US"/>
              </w:rPr>
              <w:t xml:space="preserve"> - I</w:t>
            </w:r>
            <w:r w:rsidRPr="008149C3">
              <w:rPr>
                <w:rFonts w:ascii="Calibri" w:hAnsi="Calibri" w:cs="Calibri"/>
                <w:lang w:val="en-US"/>
              </w:rPr>
              <w:t>nsert it</w:t>
            </w:r>
          </w:p>
        </w:tc>
        <w:tc>
          <w:tcPr>
            <w:tcW w:w="4240" w:type="dxa"/>
            <w:gridSpan w:val="3"/>
            <w:tcMar/>
          </w:tcPr>
          <w:p w:rsidRPr="008149C3" w:rsidR="007252A2" w:rsidP="00F020CE" w:rsidRDefault="007252A2" w14:paraId="0BDD3022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66CF1D65" w14:textId="77777777">
        <w:trPr>
          <w:trHeight w:val="206"/>
        </w:trPr>
        <w:tc>
          <w:tcPr>
            <w:tcW w:w="1980" w:type="dxa"/>
            <w:gridSpan w:val="2"/>
            <w:vMerge/>
            <w:tcMar/>
          </w:tcPr>
          <w:p w:rsidRPr="008149C3" w:rsidR="007252A2" w:rsidP="00F020CE" w:rsidRDefault="007252A2" w14:paraId="02F9B905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3833" w:type="dxa"/>
            <w:gridSpan w:val="3"/>
            <w:tcMar/>
          </w:tcPr>
          <w:p w:rsidRPr="008149C3" w:rsidR="007252A2" w:rsidP="00F020CE" w:rsidRDefault="007252A2" w14:paraId="413B939D" w14:textId="77777777">
            <w:pPr>
              <w:spacing w:after="0"/>
              <w:rPr>
                <w:rFonts w:ascii="Calibri" w:hAnsi="Calibri" w:cs="Calibri"/>
                <w:i/>
                <w:iCs/>
                <w:lang w:val="en-US"/>
              </w:rPr>
            </w:pPr>
            <w:r w:rsidRPr="008149C3">
              <w:rPr>
                <w:rFonts w:ascii="Calibri" w:hAnsi="Calibri" w:cs="Calibri"/>
                <w:i/>
                <w:iCs/>
                <w:lang w:val="en-US"/>
              </w:rPr>
              <w:t xml:space="preserve">If </w:t>
            </w:r>
            <w:r w:rsidRPr="008149C3"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None</w:t>
            </w:r>
            <w:r w:rsidRPr="008149C3">
              <w:rPr>
                <w:rFonts w:ascii="Calibri" w:hAnsi="Calibri" w:cs="Calibri"/>
                <w:i/>
                <w:iCs/>
                <w:lang w:val="en-US"/>
              </w:rPr>
              <w:t xml:space="preserve"> – </w:t>
            </w:r>
            <w:r w:rsidRPr="008149C3">
              <w:rPr>
                <w:rFonts w:ascii="Calibri" w:hAnsi="Calibri" w:cs="Calibri"/>
                <w:color w:val="000000"/>
                <w:lang w:val="en-US"/>
              </w:rPr>
              <w:t>Is your organization able to obtain a UEI in a reasonable timeframe</w:t>
            </w:r>
            <w:r w:rsidRPr="008149C3">
              <w:rPr>
                <w:rFonts w:ascii="Calibri" w:hAnsi="Calibri" w:cs="Calibri"/>
                <w:color w:val="000000"/>
              </w:rPr>
              <w:t xml:space="preserve"> </w:t>
            </w:r>
            <w:r w:rsidRPr="008149C3">
              <w:rPr>
                <w:rFonts w:ascii="Calibri" w:hAnsi="Calibri" w:cs="Calibri"/>
                <w:color w:val="000000"/>
                <w:lang w:val="en-US"/>
              </w:rPr>
              <w:t>in case of successful approval?</w:t>
            </w:r>
          </w:p>
        </w:tc>
        <w:tc>
          <w:tcPr>
            <w:tcW w:w="2223" w:type="dxa"/>
            <w:gridSpan w:val="2"/>
            <w:tcMar/>
            <w:vAlign w:val="center"/>
          </w:tcPr>
          <w:p w:rsidRPr="008149C3" w:rsidR="007252A2" w:rsidP="00F020CE" w:rsidRDefault="007252A2" w14:paraId="259ABA9E" w14:textId="79B87681">
            <w:pPr>
              <w:spacing w:after="0"/>
              <w:jc w:val="center"/>
              <w:rPr>
                <w:rFonts w:ascii="Calibri" w:hAnsi="Calibri" w:cs="Calibri"/>
                <w:i/>
                <w:iCs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lang w:val="en-US"/>
                </w:rPr>
                <w:id w:val="-1681496132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  <w:vAlign w:val="center"/>
          </w:tcPr>
          <w:p w:rsidRPr="008149C3" w:rsidR="007252A2" w:rsidP="00F020CE" w:rsidRDefault="007252A2" w14:paraId="3BF5FBF1" w14:textId="147E4E46">
            <w:pPr>
              <w:spacing w:after="0"/>
              <w:jc w:val="center"/>
              <w:rPr>
                <w:rFonts w:ascii="Calibri" w:hAnsi="Calibri" w:cs="Calibri"/>
                <w:i/>
                <w:iCs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lang w:val="en-US"/>
                </w:rPr>
                <w:id w:val="439961685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</w:tr>
      <w:tr w:rsidRPr="008149C3" w:rsidR="007252A2" w:rsidTr="57CDA20C" w14:paraId="656BE282" w14:textId="77777777">
        <w:trPr>
          <w:trHeight w:val="300"/>
        </w:trPr>
        <w:tc>
          <w:tcPr>
            <w:tcW w:w="10053" w:type="dxa"/>
            <w:gridSpan w:val="8"/>
            <w:shd w:val="clear" w:color="auto" w:fill="1D2758"/>
            <w:tcMar/>
          </w:tcPr>
          <w:p w:rsidRPr="008149C3" w:rsidR="007252A2" w:rsidP="00F020CE" w:rsidRDefault="007252A2" w14:paraId="32A7AB85" w14:textId="77777777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General Organization Information</w:t>
            </w:r>
          </w:p>
        </w:tc>
      </w:tr>
      <w:tr w:rsidRPr="008149C3" w:rsidR="007252A2" w:rsidTr="57CDA20C" w14:paraId="2AB48ABB" w14:textId="77777777">
        <w:trPr>
          <w:trHeight w:val="300"/>
        </w:trPr>
        <w:tc>
          <w:tcPr>
            <w:tcW w:w="5813" w:type="dxa"/>
            <w:gridSpan w:val="5"/>
            <w:shd w:val="clear" w:color="auto" w:fill="6DC8F1"/>
            <w:tcMar/>
            <w:vAlign w:val="center"/>
          </w:tcPr>
          <w:p w:rsidRPr="008149C3" w:rsidR="007252A2" w:rsidP="00F020CE" w:rsidRDefault="007252A2" w14:paraId="76DD8338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6DC8F1"/>
            <w:tcMar/>
            <w:vAlign w:val="center"/>
          </w:tcPr>
          <w:p w:rsidRPr="008149C3" w:rsidR="007252A2" w:rsidP="00F020CE" w:rsidRDefault="007252A2" w14:paraId="2AFFEE10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6DC8F1"/>
            <w:tcMar/>
            <w:vAlign w:val="center"/>
          </w:tcPr>
          <w:p w:rsidRPr="008149C3" w:rsidR="007252A2" w:rsidP="00F020CE" w:rsidRDefault="007252A2" w14:paraId="375C92E3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6DC8F1"/>
            <w:tcMar/>
            <w:vAlign w:val="center"/>
          </w:tcPr>
          <w:p w:rsidRPr="008149C3" w:rsidR="007252A2" w:rsidP="00F020CE" w:rsidRDefault="007252A2" w14:paraId="757BD558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Explanation &amp; Comments</w:t>
            </w:r>
          </w:p>
        </w:tc>
      </w:tr>
      <w:tr w:rsidRPr="008149C3" w:rsidR="001A1BA7" w:rsidTr="57CDA20C" w14:paraId="0D510828" w14:textId="77777777">
        <w:tc>
          <w:tcPr>
            <w:tcW w:w="5813" w:type="dxa"/>
            <w:gridSpan w:val="5"/>
            <w:tcMar/>
          </w:tcPr>
          <w:p w:rsidRPr="008149C3" w:rsidR="001A1BA7" w:rsidP="001A1BA7" w:rsidRDefault="001A1BA7" w14:paraId="6B3AE1DA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Is the organization legally registered in Ukraine and the legal registration status is active?</w:t>
            </w:r>
          </w:p>
        </w:tc>
        <w:tc>
          <w:tcPr>
            <w:tcW w:w="1082" w:type="dxa"/>
            <w:tcMar/>
            <w:vAlign w:val="center"/>
          </w:tcPr>
          <w:p w:rsidRPr="008149C3" w:rsidR="001A1BA7" w:rsidP="001A1BA7" w:rsidRDefault="00000000" w14:paraId="4CF751B2" w14:textId="0B0F4530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989292149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1A1BA7" w:rsidP="001A1BA7" w:rsidRDefault="00000000" w14:paraId="4705E9EA" w14:textId="579CC7BF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7570792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1A1BA7" w:rsidP="001A1BA7" w:rsidRDefault="001A1BA7" w14:paraId="48EB7E17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34E86C05" w14:textId="77777777">
        <w:tc>
          <w:tcPr>
            <w:tcW w:w="5813" w:type="dxa"/>
            <w:gridSpan w:val="5"/>
            <w:tcMar/>
          </w:tcPr>
          <w:p w:rsidRPr="008149C3" w:rsidR="007252A2" w:rsidP="00F020CE" w:rsidRDefault="007252A2" w14:paraId="78B2AB2A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 xml:space="preserve">Provide Registration Number and Date of Registration </w:t>
            </w:r>
          </w:p>
          <w:p w:rsidRPr="008149C3" w:rsidR="007252A2" w:rsidP="00F020CE" w:rsidRDefault="007252A2" w14:paraId="795D52C8" w14:textId="77777777">
            <w:pPr>
              <w:spacing w:after="0"/>
              <w:jc w:val="righ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8149C3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>(Unified State Register of Enterprises and Organizations of Ukraine)</w:t>
            </w:r>
          </w:p>
        </w:tc>
        <w:tc>
          <w:tcPr>
            <w:tcW w:w="4240" w:type="dxa"/>
            <w:gridSpan w:val="3"/>
            <w:tcMar/>
            <w:vAlign w:val="center"/>
          </w:tcPr>
          <w:p w:rsidRPr="008149C3" w:rsidR="007252A2" w:rsidP="00F020CE" w:rsidRDefault="007252A2" w14:paraId="0C3DAB7C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2104AA4D" w14:textId="77777777">
        <w:trPr>
          <w:trHeight w:val="300"/>
        </w:trPr>
        <w:tc>
          <w:tcPr>
            <w:tcW w:w="10053" w:type="dxa"/>
            <w:gridSpan w:val="8"/>
            <w:shd w:val="clear" w:color="auto" w:fill="1D2758"/>
            <w:tcMar/>
          </w:tcPr>
          <w:p w:rsidRPr="008149C3" w:rsidR="007252A2" w:rsidP="00F020CE" w:rsidRDefault="007252A2" w14:paraId="3B50ACDF" w14:textId="77777777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Grants program and management experience</w:t>
            </w:r>
          </w:p>
        </w:tc>
      </w:tr>
      <w:tr w:rsidRPr="008149C3" w:rsidR="007252A2" w:rsidTr="57CDA20C" w14:paraId="3A51EC23" w14:textId="77777777">
        <w:trPr>
          <w:trHeight w:val="300"/>
        </w:trPr>
        <w:tc>
          <w:tcPr>
            <w:tcW w:w="5813" w:type="dxa"/>
            <w:gridSpan w:val="5"/>
            <w:shd w:val="clear" w:color="auto" w:fill="6DC8F1"/>
            <w:tcMar/>
            <w:vAlign w:val="center"/>
          </w:tcPr>
          <w:p w:rsidRPr="008149C3" w:rsidR="007252A2" w:rsidP="00F020CE" w:rsidRDefault="007252A2" w14:paraId="4B0603CB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6DC8F1"/>
            <w:tcMar/>
            <w:vAlign w:val="center"/>
          </w:tcPr>
          <w:p w:rsidRPr="008149C3" w:rsidR="007252A2" w:rsidP="00F020CE" w:rsidRDefault="007252A2" w14:paraId="40CC68F3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6DC8F1"/>
            <w:tcMar/>
            <w:vAlign w:val="center"/>
          </w:tcPr>
          <w:p w:rsidRPr="008149C3" w:rsidR="007252A2" w:rsidP="00F020CE" w:rsidRDefault="007252A2" w14:paraId="7CE302D2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6DC8F1"/>
            <w:tcMar/>
            <w:vAlign w:val="center"/>
          </w:tcPr>
          <w:p w:rsidRPr="008149C3" w:rsidR="007252A2" w:rsidP="00F020CE" w:rsidRDefault="007252A2" w14:paraId="2BF03C9C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Explanation &amp; Comments</w:t>
            </w:r>
          </w:p>
        </w:tc>
      </w:tr>
      <w:tr w:rsidRPr="008149C3" w:rsidR="001A1BA7" w:rsidTr="57CDA20C" w14:paraId="545A5572" w14:textId="77777777">
        <w:tc>
          <w:tcPr>
            <w:tcW w:w="5813" w:type="dxa"/>
            <w:gridSpan w:val="5"/>
            <w:tcMar/>
          </w:tcPr>
          <w:p w:rsidRPr="008149C3" w:rsidR="001A1BA7" w:rsidP="001A1BA7" w:rsidRDefault="001A1BA7" w14:paraId="0CC2C767" w14:textId="77777777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Does your organization have experience managing donor-funded projects?</w:t>
            </w:r>
          </w:p>
        </w:tc>
        <w:tc>
          <w:tcPr>
            <w:tcW w:w="1082" w:type="dxa"/>
            <w:tcMar/>
            <w:vAlign w:val="center"/>
          </w:tcPr>
          <w:p w:rsidRPr="008149C3" w:rsidR="001A1BA7" w:rsidP="001A1BA7" w:rsidRDefault="00000000" w14:paraId="27688426" w14:textId="42CE77CC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078359382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1A1BA7" w:rsidP="001A1BA7" w:rsidRDefault="00000000" w14:paraId="6FA27573" w14:textId="15347C72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27902502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1A1BA7" w:rsidP="001A1BA7" w:rsidRDefault="001A1BA7" w14:paraId="4680C034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1A1BA7" w:rsidTr="57CDA20C" w14:paraId="29CB7AFA" w14:textId="77777777">
        <w:tc>
          <w:tcPr>
            <w:tcW w:w="5813" w:type="dxa"/>
            <w:gridSpan w:val="5"/>
            <w:tcMar/>
          </w:tcPr>
          <w:p w:rsidRPr="008149C3" w:rsidR="001A1BA7" w:rsidP="001A1BA7" w:rsidRDefault="001A1BA7" w14:paraId="73DCCEC8" w14:textId="77777777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Does your organization have a management structure in place to oversee grant implementation?</w:t>
            </w:r>
          </w:p>
        </w:tc>
        <w:tc>
          <w:tcPr>
            <w:tcW w:w="1082" w:type="dxa"/>
            <w:tcMar/>
            <w:vAlign w:val="center"/>
          </w:tcPr>
          <w:p w:rsidRPr="008149C3" w:rsidR="001A1BA7" w:rsidP="001A1BA7" w:rsidRDefault="00000000" w14:paraId="78F5C736" w14:textId="22B9985A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729602677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1A1BA7" w:rsidP="001A1BA7" w:rsidRDefault="00000000" w14:paraId="07E86CDD" w14:textId="70F7E95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295576826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  <w:vAlign w:val="center"/>
          </w:tcPr>
          <w:p w:rsidRPr="008149C3" w:rsidR="001A1BA7" w:rsidP="001A1BA7" w:rsidRDefault="001A1BA7" w14:paraId="7AA512B4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44EF654E" w14:textId="77777777">
        <w:trPr>
          <w:trHeight w:val="300"/>
        </w:trPr>
        <w:tc>
          <w:tcPr>
            <w:tcW w:w="10053" w:type="dxa"/>
            <w:gridSpan w:val="8"/>
            <w:shd w:val="clear" w:color="auto" w:fill="1D2758"/>
            <w:tcMar/>
          </w:tcPr>
          <w:p w:rsidRPr="008149C3" w:rsidR="007252A2" w:rsidP="00F020CE" w:rsidRDefault="007252A2" w14:paraId="7551246D" w14:textId="2DBDA2BA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 xml:space="preserve">Financial and procurement </w:t>
            </w:r>
            <w:r w:rsidRPr="008149C3" w:rsidR="00AA273A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management</w:t>
            </w:r>
          </w:p>
        </w:tc>
      </w:tr>
      <w:tr w:rsidRPr="008149C3" w:rsidR="007252A2" w:rsidTr="57CDA20C" w14:paraId="05B29CC7" w14:textId="77777777">
        <w:trPr>
          <w:trHeight w:val="300"/>
        </w:trPr>
        <w:tc>
          <w:tcPr>
            <w:tcW w:w="5813" w:type="dxa"/>
            <w:gridSpan w:val="5"/>
            <w:shd w:val="clear" w:color="auto" w:fill="6DC8F1"/>
            <w:tcMar/>
            <w:vAlign w:val="center"/>
          </w:tcPr>
          <w:p w:rsidRPr="008149C3" w:rsidR="007252A2" w:rsidP="00F020CE" w:rsidRDefault="007252A2" w14:paraId="2F0E36FB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6DC8F1"/>
            <w:tcMar/>
            <w:vAlign w:val="center"/>
          </w:tcPr>
          <w:p w:rsidRPr="008149C3" w:rsidR="007252A2" w:rsidP="00F020CE" w:rsidRDefault="007252A2" w14:paraId="4F600643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6DC8F1"/>
            <w:tcMar/>
            <w:vAlign w:val="center"/>
          </w:tcPr>
          <w:p w:rsidRPr="008149C3" w:rsidR="007252A2" w:rsidP="00F020CE" w:rsidRDefault="007252A2" w14:paraId="31DD1254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6DC8F1"/>
            <w:tcMar/>
            <w:vAlign w:val="center"/>
          </w:tcPr>
          <w:p w:rsidRPr="008149C3" w:rsidR="007252A2" w:rsidP="00F020CE" w:rsidRDefault="007252A2" w14:paraId="09150021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Explanation &amp; Comments</w:t>
            </w:r>
          </w:p>
        </w:tc>
      </w:tr>
      <w:tr w:rsidRPr="008149C3" w:rsidR="001A1BA7" w:rsidTr="57CDA20C" w14:paraId="34CE4E08" w14:textId="77777777">
        <w:tc>
          <w:tcPr>
            <w:tcW w:w="5813" w:type="dxa"/>
            <w:gridSpan w:val="5"/>
            <w:tcMar/>
          </w:tcPr>
          <w:p w:rsidRPr="008149C3" w:rsidR="001A1BA7" w:rsidP="001A1BA7" w:rsidRDefault="001A1BA7" w14:paraId="303526E8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Does the organization have a bank account that is legally owned by the organization?</w:t>
            </w:r>
          </w:p>
        </w:tc>
        <w:tc>
          <w:tcPr>
            <w:tcW w:w="1082" w:type="dxa"/>
            <w:tcMar/>
            <w:vAlign w:val="center"/>
          </w:tcPr>
          <w:p w:rsidRPr="008149C3" w:rsidR="001A1BA7" w:rsidP="001A1BA7" w:rsidRDefault="00000000" w14:paraId="022256FF" w14:textId="6FE26A4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58706025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1A1BA7" w:rsidP="001A1BA7" w:rsidRDefault="00000000" w14:paraId="7A701766" w14:textId="0A6D2BB2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358657283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1A1BA7" w:rsidP="001A1BA7" w:rsidRDefault="001A1BA7" w14:paraId="393EAF0D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1A1BA7" w:rsidTr="57CDA20C" w14:paraId="34D07071" w14:textId="77777777">
        <w:tc>
          <w:tcPr>
            <w:tcW w:w="5813" w:type="dxa"/>
            <w:gridSpan w:val="5"/>
            <w:tcMar/>
          </w:tcPr>
          <w:p w:rsidRPr="008149C3" w:rsidR="001A1BA7" w:rsidP="001A1BA7" w:rsidRDefault="001A1BA7" w14:paraId="22F25E95" w14:textId="77777777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Is the organization complying with government payroll tax withholding and submittal regulations; with pension/social security and other withholding, contribution, and submittal regulations? If not, explain</w:t>
            </w:r>
          </w:p>
        </w:tc>
        <w:tc>
          <w:tcPr>
            <w:tcW w:w="1082" w:type="dxa"/>
            <w:tcMar/>
            <w:vAlign w:val="center"/>
          </w:tcPr>
          <w:p w:rsidRPr="008149C3" w:rsidR="001A1BA7" w:rsidP="001A1BA7" w:rsidRDefault="00000000" w14:paraId="47234E6C" w14:textId="272B3B03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642454756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1A1BA7" w:rsidP="001A1BA7" w:rsidRDefault="00000000" w14:paraId="30846C56" w14:textId="76AFC6F3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683019599"/>
              </w:sdtPr>
              <w:sdtContent>
                <w:r w:rsidRPr="00A32E16" w:rsidR="001A1BA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1A1BA7" w:rsidP="001A1BA7" w:rsidRDefault="001A1BA7" w14:paraId="633CF6AF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6E8C012F" w14:textId="77777777">
        <w:tc>
          <w:tcPr>
            <w:tcW w:w="5813" w:type="dxa"/>
            <w:gridSpan w:val="5"/>
            <w:tcMar/>
          </w:tcPr>
          <w:p w:rsidRPr="00DE46CA" w:rsidR="007F4B9D" w:rsidP="00DE46CA" w:rsidRDefault="007F4B9D" w14:paraId="1748D12D" w14:textId="089FB1DA">
            <w:pPr>
              <w:spacing w:after="0" w:line="240" w:lineRule="auto"/>
              <w:jc w:val="both"/>
              <w:rPr>
                <w:rFonts w:ascii="Calibri" w:hAnsi="Calibri" w:eastAsia="Verdana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Have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any</w:t>
            </w:r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enforcement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proceedings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been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initiated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in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court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to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recover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financial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debts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from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r w:rsidR="00AF558A">
              <w:rPr>
                <w:rFonts w:ascii="Calibri" w:hAnsi="Calibri" w:cs="Calibri"/>
                <w:lang w:val="en-US"/>
              </w:rPr>
              <w:t>your</w:t>
            </w:r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organization</w:t>
            </w:r>
            <w:proofErr w:type="spellEnd"/>
            <w:r>
              <w:rPr>
                <w:rFonts w:ascii="Calibri" w:hAnsi="Calibri" w:cs="Calibri"/>
                <w:lang w:val="en-US"/>
              </w:rPr>
              <w:t>?</w:t>
            </w:r>
          </w:p>
        </w:tc>
        <w:tc>
          <w:tcPr>
            <w:tcW w:w="1082" w:type="dxa"/>
            <w:tcMar/>
            <w:vAlign w:val="center"/>
          </w:tcPr>
          <w:p w:rsidR="007F4B9D" w:rsidP="007F4B9D" w:rsidRDefault="00000000" w14:paraId="5F8D6604" w14:textId="6E14CEFA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575251409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="007F4B9D" w:rsidP="007F4B9D" w:rsidRDefault="00000000" w14:paraId="4E8F89E9" w14:textId="2F5551D2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295457459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73AA7D0B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1A13F525" w14:textId="77777777">
        <w:trPr>
          <w:trHeight w:val="300"/>
        </w:trPr>
        <w:tc>
          <w:tcPr>
            <w:tcW w:w="10053" w:type="dxa"/>
            <w:gridSpan w:val="8"/>
            <w:shd w:val="clear" w:color="auto" w:fill="1D2758"/>
            <w:tcMar/>
          </w:tcPr>
          <w:p w:rsidRPr="008149C3" w:rsidR="007F4B9D" w:rsidP="007F4B9D" w:rsidRDefault="007F4B9D" w14:paraId="6FEAB44E" w14:textId="77777777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Legal Processes</w:t>
            </w:r>
          </w:p>
        </w:tc>
      </w:tr>
      <w:tr w:rsidRPr="008149C3" w:rsidR="007F4B9D" w:rsidTr="57CDA20C" w14:paraId="4174CEF7" w14:textId="77777777">
        <w:trPr>
          <w:trHeight w:val="300"/>
        </w:trPr>
        <w:tc>
          <w:tcPr>
            <w:tcW w:w="5813" w:type="dxa"/>
            <w:gridSpan w:val="5"/>
            <w:shd w:val="clear" w:color="auto" w:fill="6DC8F1"/>
            <w:tcMar/>
            <w:vAlign w:val="center"/>
          </w:tcPr>
          <w:p w:rsidRPr="008149C3" w:rsidR="007F4B9D" w:rsidP="007F4B9D" w:rsidRDefault="007F4B9D" w14:paraId="0AB059FF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6DC8F1"/>
            <w:tcMar/>
            <w:vAlign w:val="center"/>
          </w:tcPr>
          <w:p w:rsidRPr="008149C3" w:rsidR="007F4B9D" w:rsidP="007F4B9D" w:rsidRDefault="007F4B9D" w14:paraId="2A793F0A" w14:textId="77777777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6DC8F1"/>
            <w:tcMar/>
            <w:vAlign w:val="center"/>
          </w:tcPr>
          <w:p w:rsidRPr="008149C3" w:rsidR="007F4B9D" w:rsidP="007F4B9D" w:rsidRDefault="007F4B9D" w14:paraId="08742D57" w14:textId="77777777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6DC8F1"/>
            <w:tcMar/>
            <w:vAlign w:val="center"/>
          </w:tcPr>
          <w:p w:rsidRPr="008149C3" w:rsidR="007F4B9D" w:rsidP="007F4B9D" w:rsidRDefault="007F4B9D" w14:paraId="6BFC19C0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If YES, please explain:</w:t>
            </w:r>
          </w:p>
        </w:tc>
      </w:tr>
      <w:tr w:rsidRPr="008149C3" w:rsidR="007F4B9D" w:rsidTr="57CDA20C" w14:paraId="53E4DF3C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3934A915" w14:textId="77777777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lastRenderedPageBreak/>
              <w:t>In the past three years, has the organization or its management been involved in or found guilty of any of the following: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7F4B9D" w14:paraId="34474BD1" w14:textId="77777777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7F4B9D" w14:paraId="2E346BD1" w14:textId="7777777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17" w:type="dxa"/>
            <w:tcMar/>
            <w:vAlign w:val="center"/>
          </w:tcPr>
          <w:p w:rsidRPr="008149C3" w:rsidR="007F4B9D" w:rsidP="007F4B9D" w:rsidRDefault="007F4B9D" w14:paraId="2C18F111" w14:textId="7777777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320AE07C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0E54D445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Fraud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67601BE1" w14:textId="013E910F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660575464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6D1A6525" w14:textId="6B319602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298991369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28A7378D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1A0A3CC4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6652BABA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Corruption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0ED26EEE" w14:textId="4EFE78CA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04628543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39F64F84" w14:textId="14349763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647016874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3955577E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3A722580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15C9E354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Conduct related to a criminal organization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7D22C2DC" w14:textId="769C092B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657832771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399A7EB6" w14:textId="1400AB3B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929345971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76FBF1A4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377633E0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48158255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Money laundering or terrorist financing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7C35C0C1" w14:textId="1D004065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234391401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3530B010" w14:textId="0507E416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664089923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27DF2AB5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01BFD55D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4CB0F536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Terrorist offenses or offenses linked to terrorist activities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3BBBF47B" w14:textId="0AC7A2F1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648974293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349EE0AF" w14:textId="6D7EBE2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720010848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4E1E76C9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59BB30FB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37690A2E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Sexual exploitation and abuse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53B865CC" w14:textId="3D476E8E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428042321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642620D8" w14:textId="78A0F8B6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453441123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25C6E13A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65F7F41A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7D52EEE3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Child labor, forced labor, human trafficking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71A37545" w14:textId="50647234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428432953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26D6CD2E" w14:textId="5E8E0BA9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215086492"/>
              </w:sdtPr>
              <w:sdtContent>
                <w:r w:rsidRPr="00A32E16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198A33F5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1BD1FD9B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745C68D3" w14:textId="77777777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Irregularity (non-compliance with any legal or regulatory requirement applicable to the Organization or its Management)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182E6FA0" w14:textId="17D5E760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415777844"/>
              </w:sdtPr>
              <w:sdtContent>
                <w:r w:rsidRPr="00F955D8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487D0219" w14:textId="57435DEB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268929032"/>
              </w:sdtPr>
              <w:sdtContent>
                <w:r w:rsidRPr="00F955D8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7EC66307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5B3920BB" w14:textId="77777777">
        <w:trPr>
          <w:trHeight w:val="300"/>
        </w:trPr>
        <w:tc>
          <w:tcPr>
            <w:tcW w:w="10053" w:type="dxa"/>
            <w:gridSpan w:val="8"/>
            <w:shd w:val="clear" w:color="auto" w:fill="1D2758"/>
            <w:tcMar/>
          </w:tcPr>
          <w:p w:rsidRPr="008149C3" w:rsidR="007F4B9D" w:rsidP="007F4B9D" w:rsidRDefault="007F4B9D" w14:paraId="362F9A24" w14:textId="77777777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Organization’s certification</w:t>
            </w:r>
          </w:p>
        </w:tc>
      </w:tr>
      <w:tr w:rsidRPr="008149C3" w:rsidR="007F4B9D" w:rsidTr="57CDA20C" w14:paraId="25AC5EC6" w14:textId="77777777">
        <w:trPr>
          <w:trHeight w:val="300"/>
        </w:trPr>
        <w:tc>
          <w:tcPr>
            <w:tcW w:w="5813" w:type="dxa"/>
            <w:gridSpan w:val="5"/>
            <w:shd w:val="clear" w:color="auto" w:fill="6DC8F1"/>
            <w:tcMar/>
            <w:vAlign w:val="center"/>
          </w:tcPr>
          <w:p w:rsidRPr="008149C3" w:rsidR="007F4B9D" w:rsidP="007F4B9D" w:rsidRDefault="007F4B9D" w14:paraId="39A994FA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6DC8F1"/>
            <w:tcMar/>
            <w:vAlign w:val="center"/>
          </w:tcPr>
          <w:p w:rsidRPr="008149C3" w:rsidR="007F4B9D" w:rsidP="007F4B9D" w:rsidRDefault="007F4B9D" w14:paraId="39C51C01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6DC8F1"/>
            <w:tcMar/>
            <w:vAlign w:val="center"/>
          </w:tcPr>
          <w:p w:rsidRPr="008149C3" w:rsidR="007F4B9D" w:rsidP="007F4B9D" w:rsidRDefault="007F4B9D" w14:paraId="59D01C64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6DC8F1"/>
            <w:tcMar/>
            <w:vAlign w:val="center"/>
          </w:tcPr>
          <w:p w:rsidRPr="008149C3" w:rsidR="007F4B9D" w:rsidP="007F4B9D" w:rsidRDefault="007F4B9D" w14:paraId="1FDE13DA" w14:textId="7777777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Explanation &amp; Comments</w:t>
            </w:r>
          </w:p>
        </w:tc>
      </w:tr>
      <w:tr w:rsidRPr="008149C3" w:rsidR="007F4B9D" w:rsidTr="57CDA20C" w14:paraId="05BC530D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60BC9DD5" w14:textId="10868241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Is your organization willing to undergo MWH’s full due diligence and assessment process if selected?</w:t>
            </w:r>
          </w:p>
        </w:tc>
        <w:tc>
          <w:tcPr>
            <w:tcW w:w="1082" w:type="dxa"/>
            <w:tcMar/>
            <w:vAlign w:val="center"/>
          </w:tcPr>
          <w:p w:rsidRPr="008149C3" w:rsidR="007F4B9D" w:rsidP="007F4B9D" w:rsidRDefault="00000000" w14:paraId="3EFFCE4B" w14:textId="61EC2B63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735893802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821469953"/>
                  </w:sdtPr>
                  <w:sdtContent>
                    <w:r w:rsidRPr="008B0587" w:rsidR="007F4B9D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tcMar/>
            <w:vAlign w:val="center"/>
          </w:tcPr>
          <w:p w:rsidRPr="008149C3" w:rsidR="007F4B9D" w:rsidP="007F4B9D" w:rsidRDefault="00000000" w14:paraId="7699EBE2" w14:textId="0139DEF9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913315511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09FB38BD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5C85A50E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7FC9A03C" w14:textId="5F73B120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57CDA20C" w:rsidR="007F4B9D">
              <w:rPr>
                <w:rFonts w:ascii="Calibri" w:hAnsi="Calibri" w:cs="Calibri"/>
                <w:color w:val="000000" w:themeColor="text1" w:themeTint="FF" w:themeShade="FF"/>
                <w:lang w:val="en-US"/>
              </w:rPr>
              <w:t xml:space="preserve">Does your organization confirm that it </w:t>
            </w:r>
            <w:r w:rsidRPr="57CDA20C" w:rsidR="007F4B9D">
              <w:rPr>
                <w:rFonts w:ascii="Calibri" w:hAnsi="Calibri" w:cs="Calibri"/>
                <w:lang w:val="en-US"/>
              </w:rPr>
              <w:t xml:space="preserve">has no advances from </w:t>
            </w:r>
            <w:r w:rsidRPr="57CDA20C" w:rsidR="57F4CF82">
              <w:rPr>
                <w:rFonts w:ascii="Calibri" w:hAnsi="Calibri" w:cs="Calibri"/>
                <w:lang w:val="en-US"/>
              </w:rPr>
              <w:t xml:space="preserve">the USG </w:t>
            </w:r>
            <w:r w:rsidRPr="57CDA20C" w:rsidR="007F4B9D">
              <w:rPr>
                <w:rFonts w:ascii="Calibri" w:hAnsi="Calibri" w:cs="Calibri"/>
                <w:lang w:val="en-US"/>
              </w:rPr>
              <w:t xml:space="preserve">or </w:t>
            </w:r>
            <w:r w:rsidRPr="57CDA20C" w:rsidR="53E640FE">
              <w:rPr>
                <w:rFonts w:ascii="Calibri" w:hAnsi="Calibri" w:cs="Calibri"/>
                <w:lang w:val="en-US"/>
              </w:rPr>
              <w:t>USG</w:t>
            </w:r>
            <w:r w:rsidRPr="57CDA20C" w:rsidR="00036FE2">
              <w:rPr>
                <w:rFonts w:ascii="Calibri" w:hAnsi="Calibri" w:cs="Calibri"/>
                <w:lang w:val="en-US"/>
              </w:rPr>
              <w:t xml:space="preserve"> </w:t>
            </w:r>
            <w:r w:rsidRPr="57CDA20C" w:rsidR="007F4B9D">
              <w:rPr>
                <w:rFonts w:ascii="Calibri" w:hAnsi="Calibri" w:cs="Calibri"/>
                <w:lang w:val="en-US"/>
              </w:rPr>
              <w:t>implementors</w:t>
            </w:r>
            <w:r w:rsidRPr="57CDA20C" w:rsidR="007F4B9D">
              <w:rPr>
                <w:rFonts w:ascii="Calibri" w:hAnsi="Calibri" w:cs="Calibri"/>
                <w:lang w:val="en-US"/>
              </w:rPr>
              <w:t xml:space="preserve"> which have been outstanding and unliquidated for longer than 90 days, and that </w:t>
            </w:r>
            <w:r w:rsidRPr="57CDA20C" w:rsidR="007F4B9D">
              <w:rPr>
                <w:rFonts w:ascii="Calibri" w:hAnsi="Calibri" w:cs="Calibri"/>
                <w:lang w:val="en-US"/>
              </w:rPr>
              <w:t xml:space="preserve">your organization does not have a </w:t>
            </w:r>
            <w:r w:rsidRPr="57CDA20C" w:rsidR="007F4B9D">
              <w:rPr>
                <w:rFonts w:ascii="Calibri" w:hAnsi="Calibri" w:cs="Calibri"/>
                <w:lang w:val="en-US"/>
              </w:rPr>
              <w:t xml:space="preserve">grant completion report required under a grant from </w:t>
            </w:r>
            <w:r w:rsidRPr="57CDA20C" w:rsidR="47D19C40">
              <w:rPr>
                <w:rFonts w:ascii="Calibri" w:hAnsi="Calibri" w:cs="Calibri"/>
                <w:lang w:val="en-US"/>
              </w:rPr>
              <w:t>USG</w:t>
            </w:r>
            <w:r w:rsidRPr="57CDA20C" w:rsidR="007F4B9D">
              <w:rPr>
                <w:rFonts w:ascii="Calibri" w:hAnsi="Calibri" w:cs="Calibri"/>
                <w:lang w:val="en-US"/>
              </w:rPr>
              <w:t>or</w:t>
            </w:r>
            <w:r w:rsidRPr="57CDA20C" w:rsidR="007F4B9D">
              <w:rPr>
                <w:rFonts w:ascii="Calibri" w:hAnsi="Calibri" w:cs="Calibri"/>
                <w:lang w:val="en-US"/>
              </w:rPr>
              <w:t xml:space="preserve"> a </w:t>
            </w:r>
            <w:r w:rsidRPr="57CDA20C" w:rsidR="543D4307">
              <w:rPr>
                <w:rFonts w:ascii="Calibri" w:hAnsi="Calibri" w:cs="Calibri"/>
                <w:lang w:val="en-US"/>
              </w:rPr>
              <w:t>USG</w:t>
            </w:r>
            <w:r w:rsidRPr="57CDA20C" w:rsidR="515AC70B">
              <w:rPr>
                <w:rFonts w:ascii="Calibri" w:hAnsi="Calibri" w:cs="Calibri"/>
                <w:lang w:val="en-US"/>
              </w:rPr>
              <w:t xml:space="preserve"> </w:t>
            </w:r>
            <w:r w:rsidRPr="57CDA20C" w:rsidR="515AC70B">
              <w:rPr>
                <w:rFonts w:ascii="Calibri" w:hAnsi="Calibri" w:cs="Calibri"/>
                <w:lang w:val="en-US"/>
              </w:rPr>
              <w:t xml:space="preserve">. </w:t>
            </w:r>
            <w:r w:rsidRPr="57CDA20C" w:rsidR="007F4B9D">
              <w:rPr>
                <w:rFonts w:ascii="Calibri" w:hAnsi="Calibri" w:cs="Calibri"/>
                <w:lang w:val="en-US"/>
              </w:rPr>
              <w:t>implementor which is more than 3</w:t>
            </w:r>
            <w:r w:rsidRPr="57CDA20C" w:rsidR="007F4B9D">
              <w:rPr>
                <w:rFonts w:ascii="Calibri" w:hAnsi="Calibri" w:cs="Calibri"/>
                <w:lang w:val="en-US"/>
              </w:rPr>
              <w:t>0 days past due</w:t>
            </w:r>
            <w:r w:rsidRPr="57CDA20C" w:rsidR="007F4B9D">
              <w:rPr>
                <w:rFonts w:ascii="Calibri" w:hAnsi="Calibri" w:cs="Calibri"/>
                <w:lang w:val="en-US"/>
              </w:rPr>
              <w:t>?</w:t>
            </w:r>
          </w:p>
        </w:tc>
        <w:tc>
          <w:tcPr>
            <w:tcW w:w="1082" w:type="dxa"/>
            <w:tcMar/>
            <w:vAlign w:val="center"/>
          </w:tcPr>
          <w:p w:rsidR="007F4B9D" w:rsidP="007F4B9D" w:rsidRDefault="00000000" w14:paraId="751515C1" w14:textId="79BC6C76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861544253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751085804"/>
                  </w:sdtPr>
                  <w:sdtContent>
                    <w:r w:rsidRPr="008B0587" w:rsidR="007F4B9D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tcMar/>
            <w:vAlign w:val="center"/>
          </w:tcPr>
          <w:p w:rsidR="007F4B9D" w:rsidP="007F4B9D" w:rsidRDefault="00000000" w14:paraId="44F085F9" w14:textId="4C99D258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686744007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5A507AD8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6812671C" w14:textId="77777777">
        <w:tc>
          <w:tcPr>
            <w:tcW w:w="5813" w:type="dxa"/>
            <w:gridSpan w:val="5"/>
            <w:tcMar/>
          </w:tcPr>
          <w:p w:rsidRPr="008149C3" w:rsidR="007F4B9D" w:rsidP="007F4B9D" w:rsidRDefault="007F4B9D" w14:paraId="6E9F463D" w14:textId="4EA249D8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57CDA20C" w:rsidR="007F4B9D">
              <w:rPr>
                <w:rFonts w:ascii="Calibri" w:hAnsi="Calibri" w:cs="Calibri"/>
                <w:color w:val="000000" w:themeColor="text1" w:themeTint="FF" w:themeShade="FF"/>
                <w:lang w:val="en-US"/>
              </w:rPr>
              <w:t xml:space="preserve">Does your organization confirm that it is not barred or otherwise ineligible to receive a grant </w:t>
            </w:r>
            <w:r w:rsidRPr="57CDA20C" w:rsidR="007F4B9D">
              <w:rPr>
                <w:rFonts w:ascii="Calibri" w:hAnsi="Calibri" w:cs="Calibri"/>
                <w:lang w:val="en-US"/>
              </w:rPr>
              <w:t xml:space="preserve">directly or indirectly funded by </w:t>
            </w:r>
            <w:r w:rsidRPr="57CDA20C" w:rsidR="091E0014">
              <w:rPr>
                <w:rFonts w:ascii="Calibri" w:hAnsi="Calibri" w:cs="Calibri"/>
                <w:lang w:val="en-US"/>
              </w:rPr>
              <w:t>the USG</w:t>
            </w:r>
            <w:r w:rsidRPr="57CDA20C" w:rsidR="007F4B9D">
              <w:rPr>
                <w:rFonts w:ascii="Calibri" w:hAnsi="Calibri" w:cs="Calibri"/>
                <w:lang w:val="en-US"/>
              </w:rPr>
              <w:t>?</w:t>
            </w:r>
          </w:p>
        </w:tc>
        <w:tc>
          <w:tcPr>
            <w:tcW w:w="1082" w:type="dxa"/>
            <w:tcMar/>
            <w:vAlign w:val="center"/>
          </w:tcPr>
          <w:p w:rsidR="007F4B9D" w:rsidP="007F4B9D" w:rsidRDefault="00000000" w14:paraId="6F5685C6" w14:textId="50F153C0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832515156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1584802453"/>
                  </w:sdtPr>
                  <w:sdtContent>
                    <w:r w:rsidRPr="008B0587" w:rsidR="007F4B9D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tcMar/>
            <w:vAlign w:val="center"/>
          </w:tcPr>
          <w:p w:rsidR="007F4B9D" w:rsidP="007F4B9D" w:rsidRDefault="00000000" w14:paraId="6556E142" w14:textId="5526C8E9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710259424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510C8335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664A1F3E" w14:textId="77777777">
        <w:tc>
          <w:tcPr>
            <w:tcW w:w="5813" w:type="dxa"/>
            <w:gridSpan w:val="5"/>
            <w:tcMar/>
          </w:tcPr>
          <w:p w:rsidR="007F4B9D" w:rsidP="19EC5340" w:rsidRDefault="007F4B9D" w14:paraId="6FC56806" w14:textId="39D54476">
            <w:pPr>
              <w:spacing w:after="0"/>
              <w:rPr>
                <w:rFonts w:ascii="Calibri" w:hAnsi="Calibri" w:cs="Calibri"/>
                <w:lang w:val="en-US"/>
              </w:rPr>
            </w:pPr>
            <w:r w:rsidRPr="19EC5340">
              <w:rPr>
                <w:rFonts w:ascii="Calibri" w:hAnsi="Calibri" w:cs="Calibri"/>
                <w:lang w:val="en-US"/>
              </w:rPr>
              <w:t xml:space="preserve">Does your organization confirm that, at the time of submission, there are no existing circumstances or management-related concerns that </w:t>
            </w:r>
            <w:r w:rsidRPr="19EC5340" w:rsidR="5C043E6C">
              <w:rPr>
                <w:rFonts w:ascii="Calibri" w:hAnsi="Calibri" w:cs="Calibri"/>
                <w:lang w:val="en-US"/>
              </w:rPr>
              <w:t xml:space="preserve">you are aware of that </w:t>
            </w:r>
            <w:r w:rsidRPr="19EC5340">
              <w:rPr>
                <w:rFonts w:ascii="Calibri" w:hAnsi="Calibri" w:cs="Calibri"/>
                <w:lang w:val="en-US"/>
              </w:rPr>
              <w:t xml:space="preserve">would disqualify </w:t>
            </w:r>
            <w:r w:rsidRPr="19EC5340" w:rsidR="384DB9F5">
              <w:rPr>
                <w:rFonts w:ascii="Calibri" w:hAnsi="Calibri" w:cs="Calibri"/>
                <w:lang w:val="en-US"/>
              </w:rPr>
              <w:t xml:space="preserve">your </w:t>
            </w:r>
            <w:r w:rsidRPr="19EC5340">
              <w:rPr>
                <w:rFonts w:ascii="Calibri" w:hAnsi="Calibri" w:cs="Calibri"/>
                <w:lang w:val="en-US"/>
              </w:rPr>
              <w:t xml:space="preserve">organization from receiving a grant funded </w:t>
            </w:r>
            <w:r w:rsidRPr="19EC5340" w:rsidR="7D07D1F8">
              <w:rPr>
                <w:rFonts w:ascii="Calibri" w:hAnsi="Calibri" w:cs="Calibri"/>
                <w:lang w:val="en-US"/>
              </w:rPr>
              <w:t>by Rehab4U?</w:t>
            </w:r>
          </w:p>
        </w:tc>
        <w:tc>
          <w:tcPr>
            <w:tcW w:w="1082" w:type="dxa"/>
            <w:tcMar/>
            <w:vAlign w:val="center"/>
          </w:tcPr>
          <w:p w:rsidR="007F4B9D" w:rsidP="007F4B9D" w:rsidRDefault="00000000" w14:paraId="03348EEB" w14:textId="22FA34E5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783116713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-633948753"/>
                  </w:sdtPr>
                  <w:sdtContent>
                    <w:r w:rsidRPr="008B0587" w:rsidR="007F4B9D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tcMar/>
            <w:vAlign w:val="center"/>
          </w:tcPr>
          <w:p w:rsidR="007F4B9D" w:rsidP="007F4B9D" w:rsidRDefault="00000000" w14:paraId="125B6DAB" w14:textId="73CC0C2E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756168513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588AF79D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644687" w:rsidTr="57CDA20C" w14:paraId="77482A30" w14:textId="77777777">
        <w:trPr>
          <w:trHeight w:val="300"/>
        </w:trPr>
        <w:tc>
          <w:tcPr>
            <w:tcW w:w="10053" w:type="dxa"/>
            <w:gridSpan w:val="8"/>
            <w:shd w:val="clear" w:color="auto" w:fill="1D2758"/>
            <w:tcMar/>
          </w:tcPr>
          <w:p w:rsidRPr="008149C3" w:rsidR="00644687" w:rsidP="0093666D" w:rsidRDefault="00DE4528" w14:paraId="0E308AC4" w14:textId="290AB0A9" w14:noSpellErr="1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 w:val="1"/>
                <w:bCs w:val="1"/>
                <w:color w:val="FFFFFF" w:themeColor="background1"/>
                <w:lang w:val="en-US"/>
              </w:rPr>
            </w:pPr>
            <w:r w:rsidRPr="57CDA20C" w:rsidR="00DE4528">
              <w:rPr>
                <w:rFonts w:ascii="Calibri" w:hAnsi="Calibri" w:cs="Calibri"/>
                <w:b w:val="1"/>
                <w:bCs w:val="1"/>
                <w:lang w:val="en-US"/>
              </w:rPr>
              <w:t>Conflict of Interest Screening</w:t>
            </w:r>
          </w:p>
        </w:tc>
      </w:tr>
      <w:tr w:rsidRPr="008149C3" w:rsidR="00DE4528" w:rsidTr="57CDA20C" w14:paraId="739A0AA2" w14:textId="77777777">
        <w:trPr>
          <w:trHeight w:val="300"/>
        </w:trPr>
        <w:tc>
          <w:tcPr>
            <w:tcW w:w="5813" w:type="dxa"/>
            <w:gridSpan w:val="5"/>
            <w:shd w:val="clear" w:color="auto" w:fill="6DC8F1"/>
            <w:tcMar/>
            <w:vAlign w:val="center"/>
          </w:tcPr>
          <w:p w:rsidRPr="008149C3" w:rsidR="00DE4528" w:rsidP="0093666D" w:rsidRDefault="00DE4528" w14:paraId="7E3A344A" w14:textId="77777777" w14:noSpellErr="1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6DC8F1"/>
            <w:tcMar/>
            <w:vAlign w:val="center"/>
          </w:tcPr>
          <w:p w:rsidRPr="008149C3" w:rsidR="00DE4528" w:rsidP="0093666D" w:rsidRDefault="00DE4528" w14:paraId="19F4E881" w14:textId="77777777" w14:noSpellErr="1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57CDA20C" w:rsidR="00DE4528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6DC8F1"/>
            <w:tcMar/>
            <w:vAlign w:val="center"/>
          </w:tcPr>
          <w:p w:rsidRPr="008149C3" w:rsidR="00DE4528" w:rsidP="0093666D" w:rsidRDefault="00DE4528" w14:paraId="63886CCF" w14:textId="77777777" w14:noSpellErr="1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57CDA20C" w:rsidR="00DE4528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6DC8F1"/>
            <w:tcMar/>
            <w:vAlign w:val="center"/>
          </w:tcPr>
          <w:p w:rsidRPr="008149C3" w:rsidR="00DE4528" w:rsidP="0093666D" w:rsidRDefault="00DE4528" w14:paraId="03C33A23" w14:textId="77777777" w14:noSpellErr="1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57CDA20C" w:rsidR="00DE4528">
              <w:rPr>
                <w:rFonts w:ascii="Calibri" w:hAnsi="Calibri" w:cs="Calibri"/>
                <w:color w:val="000000" w:themeColor="text1" w:themeTint="FF" w:themeShade="FF"/>
                <w:sz w:val="16"/>
                <w:szCs w:val="16"/>
                <w:lang w:val="en-US"/>
              </w:rPr>
              <w:t>Explanation &amp; Comments</w:t>
            </w:r>
          </w:p>
        </w:tc>
      </w:tr>
      <w:tr w:rsidRPr="008149C3" w:rsidR="00DA66D0" w:rsidTr="57CDA20C" w14:paraId="4407D40E" w14:textId="77777777">
        <w:trPr>
          <w:trHeight w:val="300"/>
        </w:trPr>
        <w:tc>
          <w:tcPr>
            <w:tcW w:w="5813" w:type="dxa"/>
            <w:gridSpan w:val="5"/>
            <w:tcMar/>
          </w:tcPr>
          <w:p w:rsidRPr="19EC5340" w:rsidR="00DA66D0" w:rsidP="00DA66D0" w:rsidRDefault="00DA66D0" w14:paraId="385BBA69" w14:textId="3AFC88B4" w14:noSpellErr="1">
            <w:pPr>
              <w:spacing w:after="0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val="en-US"/>
              </w:rPr>
              <w:t xml:space="preserve">Are any current or former employees of MWH or Rehab4U currently employed </w:t>
            </w:r>
            <w:r w:rsidRPr="57CDA20C" w:rsidR="00DA66D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val="en-US"/>
              </w:rPr>
              <w:t>by,</w:t>
            </w:r>
            <w:r w:rsidRPr="57CDA20C" w:rsidR="00DA66D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val="en-US"/>
              </w:rPr>
              <w:t xml:space="preserve"> consulting for, or otherwise affiliated with your organization?</w:t>
            </w:r>
          </w:p>
        </w:tc>
        <w:tc>
          <w:tcPr>
            <w:tcW w:w="1082" w:type="dxa"/>
            <w:tcMar/>
            <w:vAlign w:val="center"/>
          </w:tcPr>
          <w:p w:rsidR="00DA66D0" w:rsidP="00DA66D0" w:rsidRDefault="00DA66D0" w14:paraId="320B1088" w14:textId="051521E8" w14:noSpellErr="1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</w:p>
        </w:tc>
        <w:tc>
          <w:tcPr>
            <w:tcW w:w="1141" w:type="dxa"/>
            <w:tcMar/>
            <w:vAlign w:val="center"/>
          </w:tcPr>
          <w:p w:rsidR="00DA66D0" w:rsidP="00DA66D0" w:rsidRDefault="00DA66D0" w14:paraId="6D8608B2" w14:textId="16C283D2" w14:noSpellErr="1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</w:p>
        </w:tc>
        <w:tc>
          <w:tcPr>
            <w:tcW w:w="2017" w:type="dxa"/>
            <w:tcMar/>
          </w:tcPr>
          <w:p w:rsidRPr="008149C3" w:rsidR="00DA66D0" w:rsidP="00DA66D0" w:rsidRDefault="00DA66D0" w14:paraId="4A0885F5" w14:textId="77777777" w14:noSpellErr="1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DA66D0" w:rsidTr="57CDA20C" w14:paraId="5E440FE9" w14:textId="77777777">
        <w:trPr>
          <w:trHeight w:val="300"/>
        </w:trPr>
        <w:tc>
          <w:tcPr>
            <w:tcW w:w="5813" w:type="dxa"/>
            <w:gridSpan w:val="5"/>
            <w:tcMar/>
          </w:tcPr>
          <w:p w:rsidRPr="19EC5340" w:rsidR="00DA66D0" w:rsidP="00DA66D0" w:rsidRDefault="00DA66D0" w14:paraId="5F88F1BE" w14:textId="3F47CE27" w14:noSpellErr="1">
            <w:pPr>
              <w:spacing w:after="0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val="en-US"/>
              </w:rPr>
              <w:t>Do any staff or board members of your organization have personal or professional relationships (e.g., family, financial, business) with MWH or Rehab4U staff?</w:t>
            </w:r>
          </w:p>
        </w:tc>
        <w:tc>
          <w:tcPr>
            <w:tcW w:w="1082" w:type="dxa"/>
            <w:tcMar/>
            <w:vAlign w:val="center"/>
          </w:tcPr>
          <w:p w:rsidR="00DA66D0" w:rsidP="00DA66D0" w:rsidRDefault="00DA66D0" w14:paraId="23AEEA94" w14:textId="40BC9738" w14:noSpellErr="1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</w:p>
        </w:tc>
        <w:tc>
          <w:tcPr>
            <w:tcW w:w="1141" w:type="dxa"/>
            <w:tcMar/>
            <w:vAlign w:val="center"/>
          </w:tcPr>
          <w:p w:rsidR="00DA66D0" w:rsidP="00DA66D0" w:rsidRDefault="00DA66D0" w14:paraId="086A0078" w14:textId="1E020C26" w14:noSpellErr="1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</w:p>
        </w:tc>
        <w:tc>
          <w:tcPr>
            <w:tcW w:w="2017" w:type="dxa"/>
            <w:tcMar/>
          </w:tcPr>
          <w:p w:rsidRPr="008149C3" w:rsidR="00DA66D0" w:rsidP="00DA66D0" w:rsidRDefault="00DA66D0" w14:paraId="65A0A0C2" w14:textId="77777777" w14:noSpellErr="1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DA66D0" w:rsidTr="57CDA20C" w14:paraId="32A4D32B" w14:textId="77777777">
        <w:trPr>
          <w:trHeight w:val="300"/>
        </w:trPr>
        <w:tc>
          <w:tcPr>
            <w:tcW w:w="5813" w:type="dxa"/>
            <w:gridSpan w:val="5"/>
            <w:tcMar/>
          </w:tcPr>
          <w:p w:rsidRPr="19EC5340" w:rsidR="00DA66D0" w:rsidP="00DA66D0" w:rsidRDefault="00DA66D0" w14:paraId="6B80C407" w14:textId="4F98C840" w14:noSpellErr="1">
            <w:pPr>
              <w:spacing w:after="0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val="en-US"/>
              </w:rPr>
              <w:t>Has your organization had any prior contractual, financial, or collaborative relationship with MWH or Rehab4U staff that could present a conflict of interest?</w:t>
            </w:r>
          </w:p>
        </w:tc>
        <w:tc>
          <w:tcPr>
            <w:tcW w:w="1082" w:type="dxa"/>
            <w:tcMar/>
            <w:vAlign w:val="center"/>
          </w:tcPr>
          <w:p w:rsidR="00DA66D0" w:rsidP="00DA66D0" w:rsidRDefault="00DA66D0" w14:paraId="45ED31FC" w14:textId="33470CCD" w14:noSpellErr="1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</w:p>
        </w:tc>
        <w:tc>
          <w:tcPr>
            <w:tcW w:w="1141" w:type="dxa"/>
            <w:tcMar/>
            <w:vAlign w:val="center"/>
          </w:tcPr>
          <w:p w:rsidR="00DA66D0" w:rsidP="00DA66D0" w:rsidRDefault="00DA66D0" w14:paraId="37A36AB0" w14:textId="47C2EE3D" w14:noSpellErr="1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</w:p>
        </w:tc>
        <w:tc>
          <w:tcPr>
            <w:tcW w:w="2017" w:type="dxa"/>
            <w:tcMar/>
          </w:tcPr>
          <w:p w:rsidRPr="008149C3" w:rsidR="00DA66D0" w:rsidP="00DA66D0" w:rsidRDefault="00DA66D0" w14:paraId="1340A91F" w14:textId="77777777" w14:noSpellErr="1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DA66D0" w:rsidTr="57CDA20C" w14:paraId="3B54EFD0" w14:textId="77777777">
        <w:trPr>
          <w:trHeight w:val="300"/>
        </w:trPr>
        <w:tc>
          <w:tcPr>
            <w:tcW w:w="5813" w:type="dxa"/>
            <w:gridSpan w:val="5"/>
            <w:tcMar/>
          </w:tcPr>
          <w:p w:rsidRPr="19EC5340" w:rsidR="00DA66D0" w:rsidP="00DA66D0" w:rsidRDefault="00DA66D0" w14:paraId="12C51A32" w14:textId="1C3A64DE" w14:noSpellErr="1">
            <w:pPr>
              <w:spacing w:after="0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val="en-US"/>
              </w:rPr>
              <w:t xml:space="preserve">Is there any circumstance that could </w:t>
            </w:r>
            <w:r w:rsidRPr="57CDA20C" w:rsidR="00DA66D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val="en-US"/>
              </w:rPr>
              <w:t>reasonably be</w:t>
            </w:r>
            <w:r w:rsidRPr="57CDA20C" w:rsidR="00DA66D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val="en-US"/>
              </w:rPr>
              <w:t xml:space="preserve"> perceived as a conflict of interest between your organization and individuals involved in this grant process?</w:t>
            </w:r>
          </w:p>
        </w:tc>
        <w:tc>
          <w:tcPr>
            <w:tcW w:w="1082" w:type="dxa"/>
            <w:tcMar/>
            <w:vAlign w:val="center"/>
          </w:tcPr>
          <w:p w:rsidR="00DA66D0" w:rsidP="00DA66D0" w:rsidRDefault="00DA66D0" w14:paraId="2E8A9E79" w14:textId="073C4FCD" w14:noSpellErr="1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</w:p>
        </w:tc>
        <w:tc>
          <w:tcPr>
            <w:tcW w:w="1141" w:type="dxa"/>
            <w:tcMar/>
            <w:vAlign w:val="center"/>
          </w:tcPr>
          <w:p w:rsidR="00DA66D0" w:rsidP="00DA66D0" w:rsidRDefault="00DA66D0" w14:paraId="16EE452D" w14:textId="2FCE12F6" w14:noSpellErr="1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57CDA20C" w:rsidR="00DA66D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</w:p>
        </w:tc>
        <w:tc>
          <w:tcPr>
            <w:tcW w:w="2017" w:type="dxa"/>
            <w:tcMar/>
          </w:tcPr>
          <w:p w:rsidRPr="008149C3" w:rsidR="00DA66D0" w:rsidP="00DA66D0" w:rsidRDefault="00DA66D0" w14:paraId="4DE0922F" w14:textId="77777777" w14:noSpellErr="1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0980502B" w14:textId="77777777">
        <w:tc>
          <w:tcPr>
            <w:tcW w:w="5813" w:type="dxa"/>
            <w:gridSpan w:val="5"/>
            <w:tcMar/>
          </w:tcPr>
          <w:p w:rsidR="007F4B9D" w:rsidP="007F4B9D" w:rsidRDefault="007F4B9D" w14:paraId="17BA41FF" w14:textId="58E5308E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Does your organization confirm that it is not aware of</w:t>
            </w:r>
            <w:r w:rsidRPr="002734A4">
              <w:rPr>
                <w:rFonts w:ascii="Calibri" w:hAnsi="Calibri" w:cs="Calibri"/>
                <w:color w:val="000000"/>
                <w:lang w:val="en-US"/>
              </w:rPr>
              <w:t xml:space="preserve"> any actual or potential conflict of interest that may provide 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your </w:t>
            </w:r>
            <w:r>
              <w:rPr>
                <w:rFonts w:ascii="Calibri" w:hAnsi="Calibri" w:cs="Calibri"/>
                <w:color w:val="000000"/>
                <w:lang w:val="en-US"/>
              </w:rPr>
              <w:lastRenderedPageBreak/>
              <w:t>organization</w:t>
            </w:r>
            <w:r w:rsidRPr="002734A4">
              <w:rPr>
                <w:rFonts w:ascii="Calibri" w:hAnsi="Calibri" w:cs="Calibri"/>
                <w:color w:val="000000"/>
                <w:lang w:val="en-US"/>
              </w:rPr>
              <w:t xml:space="preserve"> with an unfair competitive advantage in competing for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Pr="002734A4">
              <w:rPr>
                <w:rFonts w:ascii="Calibri" w:hAnsi="Calibri" w:cs="Calibri"/>
                <w:color w:val="000000"/>
                <w:lang w:val="en-US"/>
              </w:rPr>
              <w:t xml:space="preserve">this 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subgrant? </w:t>
            </w:r>
            <w:r w:rsidRPr="002734A4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082" w:type="dxa"/>
            <w:tcMar/>
            <w:vAlign w:val="center"/>
          </w:tcPr>
          <w:p w:rsidR="007F4B9D" w:rsidP="007F4B9D" w:rsidRDefault="00000000" w14:paraId="5F82A216" w14:textId="4F99C473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654365632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-1670939256"/>
                  </w:sdtPr>
                  <w:sdtContent>
                    <w:r w:rsidRPr="008B0587" w:rsidR="007F4B9D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tcMar/>
            <w:vAlign w:val="center"/>
          </w:tcPr>
          <w:p w:rsidR="007F4B9D" w:rsidP="007F4B9D" w:rsidRDefault="00000000" w14:paraId="319106A7" w14:textId="5912517C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654180216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tcMar/>
          </w:tcPr>
          <w:p w:rsidRPr="008149C3" w:rsidR="007F4B9D" w:rsidP="007F4B9D" w:rsidRDefault="007F4B9D" w14:paraId="23B8F449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A77F46" w:rsidR="000A4F8D" w:rsidTr="57CDA20C" w14:paraId="1807AD5C" w14:textId="77777777">
        <w:trPr>
          <w:trHeight w:val="300"/>
        </w:trPr>
        <w:tc>
          <w:tcPr>
            <w:tcW w:w="10053" w:type="dxa"/>
            <w:gridSpan w:val="8"/>
            <w:shd w:val="clear" w:color="auto" w:fill="CAEDFB" w:themeFill="accent4" w:themeFillTint="33"/>
            <w:tcMar/>
          </w:tcPr>
          <w:p w:rsidRPr="000A4F8D" w:rsidR="000A4F8D" w:rsidP="57CDA20C" w:rsidRDefault="000A4F8D" w14:paraId="0F6E5D8D" w14:textId="79401177" w14:noSpellErr="1">
            <w:pPr>
              <w:pStyle w:val="a9"/>
              <w:numPr>
                <w:ilvl w:val="1"/>
                <w:numId w:val="2"/>
              </w:numPr>
              <w:spacing w:line="264" w:lineRule="auto"/>
              <w:ind w:left="313"/>
              <w:rPr>
                <w:rFonts w:ascii="Calibri" w:hAnsi="Calibri" w:cs="Calibri"/>
                <w:b w:val="1"/>
                <w:bCs w:val="1"/>
                <w:sz w:val="20"/>
                <w:szCs w:val="20"/>
                <w:lang w:val="en-US"/>
                <w:rPrChange w:author="" w16du:dateUtc="2025-08-01T09:50:00Z" w:id="1675048854">
                  <w:rPr>
                    <w:lang w:val="en-US"/>
                  </w:rPr>
                </w:rPrChange>
              </w:rPr>
            </w:pPr>
            <w:r w:rsidRPr="57CDA20C" w:rsidR="000A4F8D">
              <w:rPr>
                <w:rFonts w:ascii="Calibri" w:hAnsi="Calibri" w:cs="Calibri"/>
                <w:b w:val="1"/>
                <w:bCs w:val="1"/>
                <w:sz w:val="20"/>
                <w:szCs w:val="20"/>
                <w:lang w:val="en-US"/>
              </w:rPr>
              <w:t xml:space="preserve"> Disclosure and Mitigation Plan</w:t>
            </w:r>
          </w:p>
        </w:tc>
      </w:tr>
      <w:tr w:rsidRPr="00A77F46" w:rsidR="000A4F8D" w:rsidTr="57CDA20C" w14:paraId="0245F892" w14:textId="77777777">
        <w:trPr>
          <w:trHeight w:val="300"/>
        </w:trPr>
        <w:tc>
          <w:tcPr>
            <w:tcW w:w="10053" w:type="dxa"/>
            <w:gridSpan w:val="8"/>
            <w:tcMar/>
          </w:tcPr>
          <w:p w:rsidRPr="00A77F46" w:rsidR="000A4F8D" w:rsidP="0093666D" w:rsidRDefault="000A4F8D" w14:paraId="799272AB" w14:textId="77777777" w14:noSpellErr="1">
            <w:pPr>
              <w:spacing w:line="264" w:lineRule="auto"/>
              <w:rPr>
                <w:rFonts w:ascii="Calibri" w:hAnsi="Calibri" w:cs="Calibri"/>
                <w:sz w:val="20"/>
                <w:szCs w:val="20"/>
              </w:rPr>
            </w:pPr>
            <w:r w:rsidRPr="57CDA20C" w:rsidR="000A4F8D">
              <w:rPr>
                <w:rFonts w:ascii="Calibri" w:hAnsi="Calibri" w:cs="Calibri"/>
                <w:sz w:val="20"/>
                <w:szCs w:val="20"/>
                <w:lang w:val="en-US"/>
              </w:rPr>
              <w:t>If you answered "Yes" to any of the questions in Section 2, please provide details below, including names, nature of relationships, and proposed steps to mitigate any potential conflicts</w:t>
            </w:r>
          </w:p>
        </w:tc>
      </w:tr>
      <w:tr w:rsidRPr="00A77F46" w:rsidR="000A4F8D" w:rsidTr="57CDA20C" w14:paraId="4EEBF1F3" w14:textId="77777777">
        <w:trPr>
          <w:trHeight w:val="300"/>
        </w:trPr>
        <w:tc>
          <w:tcPr>
            <w:tcW w:w="5813" w:type="dxa"/>
            <w:gridSpan w:val="5"/>
            <w:tcMar/>
          </w:tcPr>
          <w:p w:rsidRPr="00A77F46" w:rsidR="000A4F8D" w:rsidP="0093666D" w:rsidRDefault="000A4F8D" w14:paraId="515DA2A0" w14:textId="77777777" w14:noSpellErr="1">
            <w:pPr>
              <w:spacing w:line="264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57CDA20C" w:rsidR="000A4F8D">
              <w:rPr>
                <w:rFonts w:ascii="Calibri" w:hAnsi="Calibri" w:cs="Calibri"/>
                <w:i w:val="1"/>
                <w:iCs w:val="1"/>
                <w:sz w:val="20"/>
                <w:szCs w:val="20"/>
                <w:lang w:val="en-US"/>
              </w:rPr>
              <w:t>Disclosure:</w:t>
            </w:r>
          </w:p>
        </w:tc>
        <w:tc>
          <w:tcPr>
            <w:tcW w:w="4240" w:type="dxa"/>
            <w:gridSpan w:val="3"/>
            <w:tcMar/>
          </w:tcPr>
          <w:p w:rsidRPr="00A77F46" w:rsidR="000A4F8D" w:rsidP="0093666D" w:rsidRDefault="000A4F8D" w14:paraId="1034A6B4" w14:textId="77777777" w14:noSpellErr="1">
            <w:pPr>
              <w:spacing w:line="264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57CDA20C" w:rsidR="000A4F8D">
              <w:rPr>
                <w:rFonts w:ascii="Calibri" w:hAnsi="Calibri" w:cs="Calibri"/>
                <w:i w:val="1"/>
                <w:iCs w:val="1"/>
                <w:sz w:val="20"/>
                <w:szCs w:val="20"/>
                <w:lang w:val="en-US"/>
              </w:rPr>
              <w:t>Mitigation Measures:</w:t>
            </w:r>
          </w:p>
        </w:tc>
      </w:tr>
      <w:tr w:rsidRPr="00A77F46" w:rsidR="000A4F8D" w:rsidTr="57CDA20C" w14:paraId="614749CE" w14:textId="77777777">
        <w:trPr>
          <w:trHeight w:val="300"/>
        </w:trPr>
        <w:tc>
          <w:tcPr>
            <w:tcW w:w="5813" w:type="dxa"/>
            <w:gridSpan w:val="5"/>
            <w:tcMar/>
          </w:tcPr>
          <w:p w:rsidRPr="00A77F46" w:rsidR="000A4F8D" w:rsidP="0093666D" w:rsidRDefault="000A4F8D" w14:paraId="4CADD7B6" w14:textId="77777777" w14:noSpellErr="1">
            <w:pPr>
              <w:spacing w:line="264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0" w:type="dxa"/>
            <w:gridSpan w:val="3"/>
            <w:tcMar/>
          </w:tcPr>
          <w:p w:rsidRPr="00A77F46" w:rsidR="000A4F8D" w:rsidP="0093666D" w:rsidRDefault="000A4F8D" w14:paraId="44393231" w14:textId="77777777" w14:noSpellErr="1">
            <w:pPr>
              <w:spacing w:line="264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Pr="00A77F46" w:rsidR="000A4F8D" w:rsidTr="57CDA20C" w14:paraId="3E6CE1EB" w14:textId="77777777">
        <w:trPr>
          <w:trHeight w:val="300"/>
        </w:trPr>
        <w:tc>
          <w:tcPr>
            <w:tcW w:w="10053" w:type="dxa"/>
            <w:gridSpan w:val="8"/>
            <w:tcMar/>
          </w:tcPr>
          <w:p w:rsidRPr="00A77F46" w:rsidR="000A4F8D" w:rsidP="0093666D" w:rsidRDefault="000A4F8D" w14:paraId="2363958C" w14:textId="77777777" w14:noSpellErr="1">
            <w:pPr>
              <w:spacing w:line="264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57CDA20C" w:rsidR="000A4F8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I certify that the information provided above is true and complete to the best of my knowledge. I understand that failure to </w:t>
            </w:r>
            <w:r w:rsidRPr="57CDA20C" w:rsidR="000A4F8D">
              <w:rPr>
                <w:rFonts w:ascii="Calibri" w:hAnsi="Calibri" w:cs="Calibri"/>
                <w:sz w:val="20"/>
                <w:szCs w:val="20"/>
                <w:lang w:val="en-US"/>
              </w:rPr>
              <w:t>disclose</w:t>
            </w:r>
            <w:r w:rsidRPr="57CDA20C" w:rsidR="000A4F8D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a known or potential conflict of interest may result in disqualification from the grant process.</w:t>
            </w:r>
          </w:p>
        </w:tc>
      </w:tr>
      <w:tr w:rsidRPr="008149C3" w:rsidR="007F4B9D" w:rsidTr="57CDA20C" w14:paraId="12A2158A" w14:textId="77777777">
        <w:tc>
          <w:tcPr>
            <w:tcW w:w="10053" w:type="dxa"/>
            <w:gridSpan w:val="8"/>
            <w:tcMar/>
          </w:tcPr>
          <w:p w:rsidRPr="008149C3" w:rsidR="007F4B9D" w:rsidP="007F4B9D" w:rsidRDefault="007F4B9D" w14:paraId="24CAC987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lang w:val="en-US"/>
              </w:rPr>
              <w:t xml:space="preserve">By signing this </w:t>
            </w:r>
            <w:proofErr w:type="gramStart"/>
            <w:r w:rsidRPr="008149C3">
              <w:rPr>
                <w:rFonts w:ascii="Calibri" w:hAnsi="Calibri" w:cs="Calibri"/>
                <w:lang w:val="en-US"/>
              </w:rPr>
              <w:t>document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I attest that I have answered the questions truthfully and I am authorized to complete and sign on behalf of the above stated organization. I acknowledge that untruthful answers may have a negative impact on the further selection process. </w:t>
            </w:r>
          </w:p>
        </w:tc>
      </w:tr>
      <w:tr w:rsidRPr="008149C3" w:rsidR="007F4B9D" w:rsidTr="57CDA20C" w14:paraId="4EB64675" w14:textId="77777777">
        <w:trPr>
          <w:trHeight w:val="698"/>
        </w:trPr>
        <w:tc>
          <w:tcPr>
            <w:tcW w:w="10053" w:type="dxa"/>
            <w:gridSpan w:val="8"/>
            <w:tcMar/>
            <w:vAlign w:val="center"/>
          </w:tcPr>
          <w:p w:rsidRPr="008B0587" w:rsidR="007F4B9D" w:rsidP="007F4B9D" w:rsidRDefault="007F4B9D" w14:paraId="35E7398C" w14:textId="0CCCE76F">
            <w:pPr>
              <w:spacing w:after="0" w:line="264" w:lineRule="auto"/>
              <w:rPr>
                <w:rFonts w:ascii="Calibri" w:hAnsi="Calibri" w:eastAsia="Verdana" w:cs="Calibri"/>
                <w:lang w:val="en-US"/>
              </w:rPr>
            </w:pPr>
            <w:commentRangeStart w:id="119"/>
            <w:commentRangeStart w:id="120"/>
            <w:r w:rsidRPr="008B0587">
              <w:rPr>
                <w:rFonts w:ascii="Calibri" w:hAnsi="Calibri" w:cs="Calibri"/>
                <w:lang w:val="en-US"/>
              </w:rPr>
              <w:t xml:space="preserve">To demonstrate our eligibility and capacity, we have </w:t>
            </w:r>
            <w:r w:rsidRPr="008B0587">
              <w:rPr>
                <w:rFonts w:ascii="Calibri" w:hAnsi="Calibri" w:cs="Calibri"/>
                <w:b/>
                <w:bCs/>
                <w:lang w:val="en-US"/>
              </w:rPr>
              <w:t>attached the following supporting documents</w:t>
            </w:r>
            <w:r w:rsidRPr="008B0587">
              <w:rPr>
                <w:rFonts w:ascii="Calibri" w:hAnsi="Calibri" w:cs="Calibri"/>
                <w:lang w:val="en-US"/>
              </w:rPr>
              <w:t xml:space="preserve"> as </w:t>
            </w:r>
            <w:r>
              <w:rPr>
                <w:rFonts w:ascii="Calibri" w:hAnsi="Calibri" w:cs="Calibri"/>
                <w:b/>
                <w:bCs/>
                <w:lang w:val="en-US"/>
              </w:rPr>
              <w:t>attachments</w:t>
            </w:r>
            <w:r>
              <w:rPr>
                <w:rFonts w:ascii="Calibri" w:hAnsi="Calibri" w:cs="Calibri"/>
                <w:lang w:val="en-US"/>
              </w:rPr>
              <w:t xml:space="preserve"> to this form</w:t>
            </w:r>
            <w:r w:rsidRPr="008B0587">
              <w:rPr>
                <w:rFonts w:ascii="Calibri" w:hAnsi="Calibri" w:cs="Calibri"/>
                <w:lang w:val="en-US"/>
              </w:rPr>
              <w:t xml:space="preserve"> (please indicate all that apply—</w:t>
            </w:r>
            <w:r w:rsidRPr="00862228">
              <w:rPr>
                <w:rFonts w:ascii="Calibri" w:hAnsi="Calibri" w:cs="Calibri"/>
                <w:i/>
                <w:iCs/>
                <w:lang w:val="en-US"/>
              </w:rPr>
              <w:t>mandatory items are marked accordingly</w:t>
            </w:r>
            <w:r>
              <w:rPr>
                <w:rFonts w:ascii="Calibri" w:hAnsi="Calibri" w:cs="Calibri"/>
                <w:i/>
                <w:iCs/>
                <w:lang w:val="en-US"/>
              </w:rPr>
              <w:t xml:space="preserve"> - </w:t>
            </w:r>
            <w:sdt>
              <w:sdtPr>
                <w:rPr>
                  <w:rFonts w:ascii="Calibri" w:hAnsi="Calibri" w:cs="Calibri"/>
                  <w:lang w:val="en-US"/>
                </w:rPr>
                <w:id w:val="-794593681"/>
              </w:sdtPr>
              <w:sdtContent>
                <w:r w:rsidRPr="008B0587">
                  <w:rPr>
                    <w:rFonts w:ascii="Segoe UI Symbol" w:hAnsi="Segoe UI Symbol" w:cs="Segoe UI Symbol"/>
                    <w:lang w:val="en-US"/>
                  </w:rPr>
                  <w:t>☒</w:t>
                </w:r>
              </w:sdtContent>
            </w:sdt>
            <w:r w:rsidRPr="008B0587">
              <w:rPr>
                <w:rFonts w:ascii="Calibri" w:hAnsi="Calibri" w:cs="Calibri"/>
                <w:lang w:val="en-US"/>
              </w:rPr>
              <w:t>)</w:t>
            </w:r>
            <w:commentRangeEnd w:id="119"/>
            <w:r>
              <w:rPr>
                <w:rStyle w:val="af2"/>
                <w:rFonts w:ascii="Calibri" w:hAnsi="Calibri" w:eastAsia="Calibri" w:cs="Times New Roman"/>
                <w:lang w:val="en-US" w:eastAsia="en-US"/>
              </w:rPr>
              <w:commentReference w:id="119"/>
            </w:r>
            <w:commentRangeEnd w:id="120"/>
            <w:r w:rsidR="00BE4A32">
              <w:rPr>
                <w:rStyle w:val="af2"/>
                <w:rFonts w:ascii="Calibri" w:hAnsi="Calibri" w:eastAsia="Calibri" w:cs="Times New Roman"/>
                <w:lang w:val="en-US" w:eastAsia="en-US"/>
              </w:rPr>
              <w:commentReference w:id="120"/>
            </w:r>
          </w:p>
          <w:p w:rsidRPr="00862228" w:rsidR="007F4B9D" w:rsidP="007F4B9D" w:rsidRDefault="00000000" w14:paraId="02978D73" w14:textId="53713CCD">
            <w:pPr>
              <w:spacing w:after="0" w:line="264" w:lineRule="auto"/>
              <w:ind w:left="709"/>
              <w:rPr>
                <w:rFonts w:ascii="Calibri" w:hAnsi="Calibri" w:cs="Calibri"/>
                <w:i/>
                <w:iCs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2008936818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☒</w:t>
                </w:r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 A copy of our organization’s formal registration as evidence of our legal status (</w:t>
            </w:r>
            <w:r w:rsidRPr="008B0587" w:rsidR="007F4B9D">
              <w:rPr>
                <w:rFonts w:ascii="Calibri" w:hAnsi="Calibri" w:cs="Calibri"/>
                <w:color w:val="000000"/>
                <w:lang w:val="en-US"/>
              </w:rPr>
              <w:t xml:space="preserve">Extract from the Unified State Register of Legal Entities, Individual Entrepreneurs and Public Organizations, </w:t>
            </w:r>
            <w:r w:rsidRPr="008B0587" w:rsidR="007F4B9D">
              <w:rPr>
                <w:rFonts w:ascii="Calibri" w:hAnsi="Calibri" w:cs="Calibri"/>
                <w:lang w:val="en-US"/>
              </w:rPr>
              <w:t>Court Register Excerpt or other relevant document</w:t>
            </w:r>
            <w:r w:rsidR="00BE4A32">
              <w:rPr>
                <w:rFonts w:ascii="Calibri" w:hAnsi="Calibri" w:cs="Calibri"/>
                <w:lang w:val="en-US"/>
              </w:rPr>
              <w:t>, by Laws</w:t>
            </w:r>
            <w:r w:rsidR="00D22B04">
              <w:rPr>
                <w:rFonts w:ascii="Calibri" w:hAnsi="Calibri" w:cs="Calibri"/>
                <w:lang w:val="en-US"/>
              </w:rPr>
              <w:t xml:space="preserve"> (</w:t>
            </w:r>
            <w:r w:rsidRPr="00DE46CA" w:rsidR="00D22B04">
              <w:rPr>
                <w:rFonts w:ascii="Calibri" w:hAnsi="Calibri" w:cs="Calibri"/>
                <w:lang w:val="en-US"/>
              </w:rPr>
              <w:t>Statute (Charter)</w:t>
            </w:r>
            <w:r w:rsidRPr="008B0587" w:rsidR="007F4B9D">
              <w:rPr>
                <w:rFonts w:ascii="Calibri" w:hAnsi="Calibri" w:cs="Calibri"/>
                <w:lang w:val="en-US"/>
              </w:rPr>
              <w:t xml:space="preserve">) </w:t>
            </w:r>
            <w:r w:rsidRPr="00862228" w:rsidR="007F4B9D">
              <w:rPr>
                <w:rFonts w:ascii="Calibri" w:hAnsi="Calibri" w:cs="Calibri"/>
                <w:i/>
                <w:iCs/>
                <w:lang w:val="en-US"/>
              </w:rPr>
              <w:t>(mandatory)</w:t>
            </w:r>
          </w:p>
          <w:p w:rsidRPr="008B0587" w:rsidR="007F4B9D" w:rsidP="007F4B9D" w:rsidRDefault="00000000" w14:paraId="42374B78" w14:textId="65744E16">
            <w:pPr>
              <w:spacing w:after="0" w:line="264" w:lineRule="auto"/>
              <w:ind w:left="709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883288176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</w:t>
            </w:r>
            <w:r w:rsidR="007F4B9D">
              <w:rPr>
                <w:rFonts w:ascii="Calibri" w:hAnsi="Calibri" w:cs="Calibri"/>
                <w:color w:val="000000"/>
                <w:lang w:val="en-US"/>
              </w:rPr>
              <w:t>N</w:t>
            </w:r>
            <w:r w:rsidRPr="008B0587" w:rsidR="007F4B9D">
              <w:rPr>
                <w:rFonts w:ascii="Calibri" w:hAnsi="Calibri" w:cs="Calibri"/>
                <w:color w:val="000000"/>
                <w:lang w:val="en-US"/>
              </w:rPr>
              <w:t>on-profit Certificate for nonprofit organizations or extract from taxpayer register for profit-organizations</w:t>
            </w:r>
            <w:r w:rsidR="007F4B9D">
              <w:rPr>
                <w:rFonts w:ascii="Calibri" w:hAnsi="Calibri" w:cs="Calibri"/>
                <w:color w:val="000000"/>
                <w:lang w:val="en-US"/>
              </w:rPr>
              <w:t>, as applicable</w:t>
            </w:r>
          </w:p>
          <w:p w:rsidRPr="008B0587" w:rsidR="007F4B9D" w:rsidP="007F4B9D" w:rsidRDefault="00000000" w14:paraId="04C67FF5" w14:textId="202630C5">
            <w:pPr>
              <w:spacing w:after="0" w:line="264" w:lineRule="auto"/>
              <w:ind w:left="709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940442805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-1227290569"/>
                  </w:sdtPr>
                  <w:sdtContent>
                    <w:r w:rsidRPr="008B0587" w:rsidR="007F4B9D">
                      <w:rPr>
                        <w:rFonts w:ascii="Segoe UI Symbol" w:hAnsi="Segoe UI Symbol" w:cs="Segoe UI Symbol"/>
                        <w:lang w:val="en-US"/>
                      </w:rPr>
                      <w:t>☒</w:t>
                    </w:r>
                  </w:sdtContent>
                </w:sdt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</w:t>
            </w:r>
            <w:r w:rsidRPr="008B0587" w:rsidR="007F4B9D">
              <w:rPr>
                <w:rFonts w:ascii="Calibri" w:hAnsi="Calibri" w:cs="Calibri"/>
                <w:color w:val="000000"/>
                <w:lang w:val="en-US"/>
              </w:rPr>
              <w:t>Copies</w:t>
            </w:r>
            <w:r w:rsidRPr="008B0587" w:rsidR="007F4B9D">
              <w:rPr>
                <w:rFonts w:ascii="Calibri" w:hAnsi="Calibri" w:cs="Calibri"/>
                <w:lang w:val="en-US"/>
              </w:rPr>
              <w:t xml:space="preserve"> of documentation indicating our organization’s managerial commitment to implementing objectives that are consistent with grant application:</w:t>
            </w:r>
          </w:p>
          <w:p w:rsidRPr="008B0587" w:rsidR="007F4B9D" w:rsidP="007F4B9D" w:rsidRDefault="00000000" w14:paraId="4E27853A" w14:textId="77777777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6450641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Organization's statute</w:t>
            </w:r>
          </w:p>
          <w:p w:rsidRPr="008B0587" w:rsidR="007F4B9D" w:rsidP="007F4B9D" w:rsidRDefault="00000000" w14:paraId="5D2EEB99" w14:textId="77777777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838529870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Strategic plans (multi-annual)</w:t>
            </w:r>
          </w:p>
          <w:p w:rsidRPr="008B0587" w:rsidR="007F4B9D" w:rsidP="007F4B9D" w:rsidRDefault="00000000" w14:paraId="6C11243F" w14:textId="77777777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659195134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Annual narrative report for the previous year</w:t>
            </w:r>
          </w:p>
          <w:p w:rsidRPr="008B0587" w:rsidR="007F4B9D" w:rsidP="007F4B9D" w:rsidRDefault="00000000" w14:paraId="68A872A8" w14:textId="77777777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545759388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Other [please specify]</w:t>
            </w:r>
          </w:p>
          <w:p w:rsidR="007F4B9D" w:rsidP="007F4B9D" w:rsidRDefault="00000000" w14:paraId="214374EB" w14:textId="24353C71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60104898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 A copy of organizational chart </w:t>
            </w:r>
          </w:p>
          <w:p w:rsidRPr="008B0587" w:rsidR="00BE4A32" w:rsidP="007F4B9D" w:rsidRDefault="00000000" w14:paraId="01AA5E95" w14:textId="7C1AF7F5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982007259"/>
              </w:sdtPr>
              <w:sdtContent>
                <w:r w:rsidRPr="008B0587" w:rsidR="00BE4A32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8B0587" w:rsidR="00BE4A32">
              <w:rPr>
                <w:rFonts w:ascii="Calibri" w:hAnsi="Calibri" w:cs="Calibri"/>
                <w:lang w:val="en-US"/>
              </w:rPr>
              <w:t xml:space="preserve">  </w:t>
            </w:r>
            <w:r w:rsidR="00BE4A32">
              <w:rPr>
                <w:rFonts w:ascii="Calibri" w:hAnsi="Calibri" w:cs="Calibri"/>
                <w:lang w:val="en-US"/>
              </w:rPr>
              <w:t>B</w:t>
            </w:r>
            <w:proofErr w:type="spellStart"/>
            <w:r w:rsidRPr="00BE4A32" w:rsidR="00BE4A32">
              <w:rPr>
                <w:rFonts w:ascii="Calibri" w:hAnsi="Calibri" w:cs="Calibri"/>
              </w:rPr>
              <w:t>oard</w:t>
            </w:r>
            <w:proofErr w:type="spellEnd"/>
            <w:r w:rsidRPr="00BE4A32" w:rsidR="00BE4A32">
              <w:rPr>
                <w:rFonts w:ascii="Calibri" w:hAnsi="Calibri" w:cs="Calibri"/>
              </w:rPr>
              <w:t xml:space="preserve"> </w:t>
            </w:r>
            <w:proofErr w:type="spellStart"/>
            <w:r w:rsidRPr="00BE4A32" w:rsidR="00BE4A32">
              <w:rPr>
                <w:rFonts w:ascii="Calibri" w:hAnsi="Calibri" w:cs="Calibri"/>
              </w:rPr>
              <w:t>of</w:t>
            </w:r>
            <w:proofErr w:type="spellEnd"/>
            <w:r w:rsidRPr="00BE4A32" w:rsidR="00BE4A32">
              <w:rPr>
                <w:rFonts w:ascii="Calibri" w:hAnsi="Calibri" w:cs="Calibri"/>
              </w:rPr>
              <w:t xml:space="preserve"> </w:t>
            </w:r>
            <w:proofErr w:type="spellStart"/>
            <w:r w:rsidRPr="00BE4A32" w:rsidR="00BE4A32">
              <w:rPr>
                <w:rFonts w:ascii="Calibri" w:hAnsi="Calibri" w:cs="Calibri"/>
              </w:rPr>
              <w:t>directors</w:t>
            </w:r>
            <w:proofErr w:type="spellEnd"/>
            <w:r w:rsidRPr="00BE4A32" w:rsidR="00BE4A32">
              <w:rPr>
                <w:rFonts w:ascii="Calibri" w:hAnsi="Calibri" w:cs="Calibri"/>
              </w:rPr>
              <w:t xml:space="preserve">, </w:t>
            </w:r>
            <w:proofErr w:type="spellStart"/>
            <w:r w:rsidRPr="00BE4A32" w:rsidR="00BE4A32">
              <w:rPr>
                <w:rFonts w:ascii="Calibri" w:hAnsi="Calibri" w:cs="Calibri"/>
              </w:rPr>
              <w:t>resolutions</w:t>
            </w:r>
            <w:proofErr w:type="spellEnd"/>
            <w:r w:rsidR="00BE4A32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BE4A32" w:rsidR="00BE4A32">
              <w:rPr>
                <w:rFonts w:ascii="Calibri" w:hAnsi="Calibri" w:cs="Calibri"/>
              </w:rPr>
              <w:t>or</w:t>
            </w:r>
            <w:proofErr w:type="spellEnd"/>
            <w:r w:rsidRPr="00BE4A32" w:rsidR="00BE4A32">
              <w:rPr>
                <w:rFonts w:ascii="Calibri" w:hAnsi="Calibri" w:cs="Calibri"/>
              </w:rPr>
              <w:t xml:space="preserve"> </w:t>
            </w:r>
            <w:proofErr w:type="spellStart"/>
            <w:r w:rsidRPr="00BE4A32" w:rsidR="00BE4A32">
              <w:rPr>
                <w:rFonts w:ascii="Calibri" w:hAnsi="Calibri" w:cs="Calibri"/>
              </w:rPr>
              <w:t>other</w:t>
            </w:r>
            <w:proofErr w:type="spellEnd"/>
            <w:r w:rsidRPr="00BE4A32" w:rsidR="00BE4A32">
              <w:rPr>
                <w:rFonts w:ascii="Calibri" w:hAnsi="Calibri" w:cs="Calibri"/>
              </w:rPr>
              <w:t xml:space="preserve"> </w:t>
            </w:r>
            <w:proofErr w:type="spellStart"/>
            <w:r w:rsidRPr="00BE4A32" w:rsidR="00BE4A32">
              <w:rPr>
                <w:rFonts w:ascii="Calibri" w:hAnsi="Calibri" w:cs="Calibri"/>
              </w:rPr>
              <w:t>documentation</w:t>
            </w:r>
            <w:proofErr w:type="spellEnd"/>
          </w:p>
          <w:p w:rsidRPr="008B0587" w:rsidR="007F4B9D" w:rsidP="007F4B9D" w:rsidRDefault="00000000" w14:paraId="1B7766FA" w14:textId="7194AA91">
            <w:pPr>
              <w:spacing w:after="0" w:line="264" w:lineRule="auto"/>
              <w:ind w:left="709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583527157"/>
              </w:sdtPr>
              <w:sdtContent>
                <w:r w:rsidRPr="008B0587" w:rsidR="007F4B9D">
                  <w:rPr>
                    <w:rFonts w:ascii="Segoe UI Symbol" w:hAnsi="Segoe UI Symbol" w:cs="Segoe UI Symbol"/>
                    <w:lang w:val="en-US"/>
                  </w:rPr>
                  <w:t>☒</w:t>
                </w:r>
              </w:sdtContent>
            </w:sdt>
            <w:r w:rsidRPr="008B0587" w:rsidR="007F4B9D">
              <w:rPr>
                <w:rFonts w:ascii="Calibri" w:hAnsi="Calibri" w:cs="Calibri"/>
                <w:lang w:val="en-US"/>
              </w:rPr>
              <w:t xml:space="preserve">  </w:t>
            </w:r>
            <w:commentRangeStart w:id="121"/>
            <w:commentRangeStart w:id="122"/>
            <w:r w:rsidRPr="008B0587" w:rsidR="007F4B9D">
              <w:rPr>
                <w:rFonts w:ascii="Calibri" w:hAnsi="Calibri" w:cs="Calibri"/>
                <w:lang w:val="en-US"/>
              </w:rPr>
              <w:t>The names of staff authorized to represent the organization, including their dates of birth, places of birth and addresses</w:t>
            </w:r>
            <w:r w:rsidRPr="00B96C2B" w:rsidR="007F4B9D">
              <w:rPr>
                <w:rFonts w:ascii="Calibri" w:hAnsi="Calibri" w:cs="Calibri"/>
                <w:i/>
                <w:iCs/>
                <w:lang w:val="en-US"/>
              </w:rPr>
              <w:t xml:space="preserve"> (mandatory)</w:t>
            </w:r>
            <w:commentRangeEnd w:id="121"/>
            <w:r w:rsidR="007F4B9D">
              <w:rPr>
                <w:rStyle w:val="af2"/>
                <w:rFonts w:ascii="Calibri" w:hAnsi="Calibri" w:eastAsia="Calibri" w:cs="Times New Roman"/>
                <w:lang w:val="en-US" w:eastAsia="en-US"/>
              </w:rPr>
              <w:commentReference w:id="121"/>
            </w:r>
            <w:commentRangeEnd w:id="122"/>
            <w:r w:rsidR="00BE4A32">
              <w:rPr>
                <w:rStyle w:val="af2"/>
                <w:rFonts w:ascii="Calibri" w:hAnsi="Calibri" w:eastAsia="Calibri" w:cs="Times New Roman"/>
                <w:lang w:val="en-US" w:eastAsia="en-US"/>
              </w:rPr>
              <w:commentReference w:id="122"/>
            </w:r>
          </w:p>
        </w:tc>
      </w:tr>
      <w:tr w:rsidRPr="008149C3" w:rsidR="007F4B9D" w:rsidTr="57CDA20C" w14:paraId="2927248D" w14:textId="77777777">
        <w:trPr>
          <w:trHeight w:val="698"/>
        </w:trPr>
        <w:tc>
          <w:tcPr>
            <w:tcW w:w="1719" w:type="dxa"/>
            <w:tcMar/>
            <w:vAlign w:val="center"/>
          </w:tcPr>
          <w:p w:rsidRPr="008149C3" w:rsidR="007F4B9D" w:rsidP="007F4B9D" w:rsidRDefault="007F4B9D" w14:paraId="6F210C46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Name</w:t>
            </w:r>
          </w:p>
        </w:tc>
        <w:tc>
          <w:tcPr>
            <w:tcW w:w="2731" w:type="dxa"/>
            <w:gridSpan w:val="3"/>
            <w:tcMar/>
            <w:vAlign w:val="center"/>
          </w:tcPr>
          <w:p w:rsidRPr="008149C3" w:rsidR="007F4B9D" w:rsidP="007F4B9D" w:rsidRDefault="007F4B9D" w14:paraId="61E0BBA9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63" w:type="dxa"/>
            <w:tcMar/>
            <w:vAlign w:val="center"/>
          </w:tcPr>
          <w:p w:rsidRPr="008149C3" w:rsidR="007F4B9D" w:rsidP="007F4B9D" w:rsidRDefault="007F4B9D" w14:paraId="058C2155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Position Title</w:t>
            </w:r>
          </w:p>
        </w:tc>
        <w:tc>
          <w:tcPr>
            <w:tcW w:w="4240" w:type="dxa"/>
            <w:gridSpan w:val="3"/>
            <w:tcMar/>
            <w:vAlign w:val="center"/>
          </w:tcPr>
          <w:p w:rsidRPr="008149C3" w:rsidR="007F4B9D" w:rsidP="007F4B9D" w:rsidRDefault="007F4B9D" w14:paraId="6BE772AC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F4B9D" w:rsidTr="57CDA20C" w14:paraId="3BEFC89E" w14:textId="77777777">
        <w:trPr>
          <w:trHeight w:val="636"/>
        </w:trPr>
        <w:tc>
          <w:tcPr>
            <w:tcW w:w="1719" w:type="dxa"/>
            <w:tcMar/>
            <w:vAlign w:val="center"/>
          </w:tcPr>
          <w:p w:rsidRPr="008149C3" w:rsidR="007F4B9D" w:rsidP="007F4B9D" w:rsidRDefault="007F4B9D" w14:paraId="5DB1F6A2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Signature</w:t>
            </w:r>
          </w:p>
        </w:tc>
        <w:tc>
          <w:tcPr>
            <w:tcW w:w="2731" w:type="dxa"/>
            <w:gridSpan w:val="3"/>
            <w:tcMar/>
            <w:vAlign w:val="center"/>
          </w:tcPr>
          <w:p w:rsidRPr="008149C3" w:rsidR="007F4B9D" w:rsidP="007F4B9D" w:rsidRDefault="007F4B9D" w14:paraId="0F4F94A6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63" w:type="dxa"/>
            <w:tcMar/>
            <w:vAlign w:val="center"/>
          </w:tcPr>
          <w:p w:rsidRPr="008149C3" w:rsidR="007F4B9D" w:rsidP="007F4B9D" w:rsidRDefault="007F4B9D" w14:paraId="7B065814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Date</w:t>
            </w:r>
          </w:p>
        </w:tc>
        <w:tc>
          <w:tcPr>
            <w:tcW w:w="4240" w:type="dxa"/>
            <w:gridSpan w:val="3"/>
            <w:tcMar/>
            <w:vAlign w:val="center"/>
          </w:tcPr>
          <w:p w:rsidRPr="008149C3" w:rsidR="007F4B9D" w:rsidP="007F4B9D" w:rsidRDefault="007F4B9D" w14:paraId="3D6DE4D0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</w:tbl>
    <w:p w:rsidRPr="008149C3" w:rsidR="007252A2" w:rsidP="005F49FA" w:rsidRDefault="007252A2" w14:paraId="78F0330E" w14:textId="77777777">
      <w:pPr>
        <w:rPr>
          <w:rFonts w:ascii="Calibri" w:hAnsi="Calibri" w:cs="Calibri"/>
        </w:rPr>
      </w:pPr>
    </w:p>
    <w:p w:rsidRPr="008149C3" w:rsidR="00CD3457" w:rsidP="00CD3457" w:rsidRDefault="00CD3457" w14:paraId="0AEC45B1" w14:textId="2C6A7D5F">
      <w:pPr>
        <w:pBdr>
          <w:bottom w:val="single" w:color="auto" w:sz="12" w:space="1"/>
        </w:pBdr>
        <w:rPr>
          <w:rFonts w:ascii="Calibri" w:hAnsi="Calibri" w:cs="Calibri"/>
          <w:lang w:val="en-US"/>
        </w:rPr>
      </w:pPr>
      <w:r w:rsidRPr="008149C3">
        <w:rPr>
          <w:rFonts w:ascii="Calibri" w:hAnsi="Calibri" w:cs="Calibri"/>
          <w:lang w:val="en-US"/>
        </w:rPr>
        <w:br w:type="page"/>
      </w:r>
    </w:p>
    <w:p w:rsidRPr="008149C3" w:rsidR="003E7041" w:rsidP="007252A2" w:rsidRDefault="003E7041" w14:paraId="0C586AD3" w14:textId="77777777">
      <w:pPr>
        <w:pBdr>
          <w:bottom w:val="single" w:color="auto" w:sz="12" w:space="1"/>
        </w:pBdr>
        <w:rPr>
          <w:rFonts w:ascii="Calibri" w:hAnsi="Calibri" w:cs="Calibri"/>
          <w:lang w:val="en-US"/>
        </w:rPr>
      </w:pPr>
    </w:p>
    <w:p w:rsidR="007252A2" w:rsidP="57CDA20C" w:rsidRDefault="00424D36" w14:paraId="31E3A23D" w14:textId="5AE7A99A" w14:noSpellErr="1">
      <w:pPr>
        <w:rPr>
          <w:rFonts w:ascii="Calibri" w:hAnsi="Calibri" w:cs="Calibri"/>
          <w:b w:val="1"/>
          <w:bCs w:val="1"/>
          <w:i w:val="1"/>
          <w:iCs w:val="1"/>
          <w:color w:val="FF0000"/>
          <w:lang w:val="en-US"/>
        </w:rPr>
      </w:pPr>
      <w:ins w:author="Khrystyna Vilyura" w:date="2025-08-01T12:00:00Z" w16du:dateUtc="2025-08-01T09:00:00Z" w:id="124">
        <w:r w:rsidR="007252A2">
          <w:drawing>
            <wp:anchor distT="0" distB="0" distL="114300" distR="114300" simplePos="0" relativeHeight="251659264" behindDoc="0" locked="0" layoutInCell="1" allowOverlap="1" wp14:editId="2CD55283" wp14:anchorId="27BD916F">
              <wp:simplePos x="0" y="0"/>
              <wp:positionH relativeFrom="margin">
                <wp:posOffset>47708</wp:posOffset>
              </wp:positionH>
              <wp:positionV relativeFrom="paragraph">
                <wp:posOffset>211124</wp:posOffset>
              </wp:positionV>
              <wp:extent cx="1365885" cy="334010"/>
              <wp:effectExtent l="0" t="0" r="5715" b="8890"/>
              <wp:wrapNone/>
              <wp:docPr id="1669298019" name="Рисунок 2" descr="Logo&#10;&#10;Description automatically generated"/>
              <wp:cNvGraphicFramePr>
                <a:graphicFrameLocks noChangeAspect="1"/>
              </wp:cNvGraphicFramePr>
              <a:graphic>
                <a:graphicData xmlns:a="http://schemas.openxmlformats.org/drawingml/2006/main" uri="http://schemas.openxmlformats.org/drawingml/2006/picture">
                  <pic:pic xmlns:pic="http://schemas.openxmlformats.org/drawingml/2006/picture">
                    <pic:nvPicPr>
                      <pic:cNvPr id="0" name="Picture 8" descr="Logo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xmlns:r="http://schemas.openxmlformats.org/officeDocument/2006/relationships"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6588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Pr="57CDA20C" w:rsidR="007252A2">
        <w:rPr>
          <w:rFonts w:ascii="Calibri" w:hAnsi="Calibri" w:cs="Calibri"/>
          <w:b w:val="1"/>
          <w:bCs w:val="1"/>
          <w:i w:val="1"/>
          <w:iCs w:val="1"/>
          <w:color w:val="FF0000"/>
          <w:lang w:val="en-US"/>
        </w:rPr>
        <w:t xml:space="preserve">To Be Completed </w:t>
      </w:r>
      <w:r w:rsidRPr="57CDA20C" w:rsidR="007252A2">
        <w:rPr>
          <w:rFonts w:ascii="Calibri" w:hAnsi="Calibri" w:cs="Calibri"/>
          <w:b w:val="1"/>
          <w:bCs w:val="1"/>
          <w:i w:val="1"/>
          <w:iCs w:val="1"/>
          <w:color w:val="FF0000"/>
          <w:lang w:val="en-US"/>
        </w:rPr>
        <w:t>By</w:t>
      </w:r>
      <w:r w:rsidRPr="57CDA20C" w:rsidR="007252A2">
        <w:rPr>
          <w:rFonts w:ascii="Calibri" w:hAnsi="Calibri" w:cs="Calibri"/>
          <w:b w:val="1"/>
          <w:bCs w:val="1"/>
          <w:i w:val="1"/>
          <w:iCs w:val="1"/>
          <w:color w:val="FF0000"/>
          <w:lang w:val="en-US"/>
        </w:rPr>
        <w:t xml:space="preserve"> Rehab4U Staff</w:t>
      </w:r>
    </w:p>
    <w:p w:rsidRPr="008149C3" w:rsidR="005E6571" w:rsidP="007252A2" w:rsidRDefault="005E6571" w14:paraId="752BD497" w14:textId="7EE9657F">
      <w:pPr>
        <w:rPr>
          <w:rFonts w:ascii="Calibri" w:hAnsi="Calibri" w:cs="Calibri"/>
          <w:b/>
          <w:bCs/>
          <w:color w:val="FF0000"/>
          <w:lang w:val="en-US"/>
        </w:rPr>
      </w:pPr>
    </w:p>
    <w:tbl>
      <w:tblPr>
        <w:tblStyle w:val="af"/>
        <w:tblW w:w="10060" w:type="dxa"/>
        <w:tblLook w:val="04A0" w:firstRow="1" w:lastRow="0" w:firstColumn="1" w:lastColumn="0" w:noHBand="0" w:noVBand="1"/>
      </w:tblPr>
      <w:tblGrid>
        <w:gridCol w:w="1747"/>
        <w:gridCol w:w="2995"/>
        <w:gridCol w:w="1385"/>
        <w:gridCol w:w="3933"/>
      </w:tblGrid>
      <w:tr w:rsidRPr="008149C3" w:rsidR="007252A2" w:rsidTr="57CDA20C" w14:paraId="4B43AA01" w14:textId="77777777">
        <w:trPr>
          <w:trHeight w:val="300"/>
        </w:trPr>
        <w:tc>
          <w:tcPr>
            <w:tcW w:w="10060" w:type="dxa"/>
            <w:gridSpan w:val="4"/>
            <w:shd w:val="clear" w:color="auto" w:fill="1D2758"/>
            <w:tcMar/>
          </w:tcPr>
          <w:p w:rsidRPr="008149C3" w:rsidR="007252A2" w:rsidP="00F020CE" w:rsidRDefault="007252A2" w14:paraId="04D3C545" w14:textId="77777777">
            <w:pPr>
              <w:spacing w:after="0"/>
              <w:rPr>
                <w:rFonts w:ascii="Calibri" w:hAnsi="Calibri" w:cs="Calibri"/>
                <w:i/>
                <w:i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RESULTS OF THE EVALUATION </w:t>
            </w:r>
            <w:r w:rsidRPr="008149C3">
              <w:rPr>
                <w:rFonts w:ascii="Calibri" w:hAnsi="Calibri" w:cs="Calibri"/>
                <w:b/>
                <w:bCs/>
                <w:caps/>
                <w:color w:val="FFFFFF" w:themeColor="background1"/>
                <w:sz w:val="20"/>
                <w:szCs w:val="20"/>
                <w:lang w:val="en-US"/>
              </w:rPr>
              <w:t xml:space="preserve">of organizational eligibility qualification and due diligence screening </w:t>
            </w:r>
          </w:p>
        </w:tc>
      </w:tr>
      <w:tr w:rsidRPr="008149C3" w:rsidR="007252A2" w:rsidTr="57CDA20C" w14:paraId="3E8A20E9" w14:textId="77777777">
        <w:tc>
          <w:tcPr>
            <w:tcW w:w="10060" w:type="dxa"/>
            <w:gridSpan w:val="4"/>
            <w:tcMar/>
          </w:tcPr>
          <w:p w:rsidRPr="008149C3" w:rsidR="007252A2" w:rsidP="00F020CE" w:rsidRDefault="007252A2" w14:paraId="7DDDBC34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proofErr w:type="gramStart"/>
            <w:r w:rsidRPr="008149C3">
              <w:rPr>
                <w:rFonts w:ascii="Segoe UI Symbol" w:hAnsi="Segoe UI Symbol" w:cs="Segoe UI Symbol"/>
                <w:sz w:val="40"/>
                <w:szCs w:val="40"/>
                <w:lang w:val="en-US"/>
              </w:rPr>
              <w:t>☐</w:t>
            </w:r>
            <w:r w:rsidRPr="008149C3">
              <w:rPr>
                <w:rFonts w:ascii="Calibri" w:hAnsi="Calibri" w:cs="Calibri"/>
                <w:lang w:val="en-US"/>
              </w:rPr>
              <w:t xml:space="preserve"> Recommend to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proceeding with </w:t>
            </w:r>
            <w:proofErr w:type="gramStart"/>
            <w:r w:rsidRPr="008149C3">
              <w:rPr>
                <w:rFonts w:ascii="Calibri" w:hAnsi="Calibri" w:cs="Calibri"/>
                <w:lang w:val="en-US"/>
              </w:rPr>
              <w:t>following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review by the Application Review Committee</w:t>
            </w:r>
          </w:p>
        </w:tc>
      </w:tr>
      <w:tr w:rsidRPr="008149C3" w:rsidR="007252A2" w:rsidTr="57CDA20C" w14:paraId="04435624" w14:textId="77777777">
        <w:tc>
          <w:tcPr>
            <w:tcW w:w="10060" w:type="dxa"/>
            <w:gridSpan w:val="4"/>
            <w:tcMar/>
          </w:tcPr>
          <w:p w:rsidRPr="008149C3" w:rsidR="007252A2" w:rsidP="00F020CE" w:rsidRDefault="007252A2" w14:paraId="541D5499" w14:textId="77777777">
            <w:pPr>
              <w:spacing w:after="0"/>
              <w:ind w:left="454" w:hanging="454"/>
              <w:rPr>
                <w:rFonts w:ascii="Calibri" w:hAnsi="Calibri" w:cs="Calibri"/>
                <w:lang w:val="en-US"/>
              </w:rPr>
            </w:pPr>
            <w:proofErr w:type="gramStart"/>
            <w:r w:rsidRPr="008149C3">
              <w:rPr>
                <w:rFonts w:ascii="Segoe UI Symbol" w:hAnsi="Segoe UI Symbol" w:cs="Segoe UI Symbol"/>
                <w:sz w:val="40"/>
                <w:szCs w:val="40"/>
                <w:lang w:val="en-US"/>
              </w:rPr>
              <w:t>☐</w:t>
            </w:r>
            <w:r w:rsidRPr="008149C3">
              <w:rPr>
                <w:rFonts w:ascii="Calibri" w:hAnsi="Calibri" w:cs="Calibri"/>
                <w:sz w:val="40"/>
                <w:szCs w:val="40"/>
                <w:lang w:val="en-US"/>
              </w:rPr>
              <w:t xml:space="preserve"> </w:t>
            </w:r>
            <w:r w:rsidRPr="008149C3">
              <w:rPr>
                <w:rFonts w:ascii="Calibri" w:hAnsi="Calibri" w:cs="Calibri"/>
                <w:lang w:val="en-US"/>
              </w:rPr>
              <w:t>Recommend to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proceeding with </w:t>
            </w:r>
            <w:proofErr w:type="gramStart"/>
            <w:r w:rsidRPr="008149C3">
              <w:rPr>
                <w:rFonts w:ascii="Calibri" w:hAnsi="Calibri" w:cs="Calibri"/>
                <w:lang w:val="en-US"/>
              </w:rPr>
              <w:t>following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review by the Application Review Committee with Specific Conditions</w:t>
            </w:r>
          </w:p>
        </w:tc>
      </w:tr>
      <w:tr w:rsidRPr="008149C3" w:rsidR="007252A2" w:rsidTr="57CDA20C" w14:paraId="100EE1B5" w14:textId="77777777">
        <w:trPr>
          <w:trHeight w:val="1006"/>
        </w:trPr>
        <w:tc>
          <w:tcPr>
            <w:tcW w:w="10060" w:type="dxa"/>
            <w:gridSpan w:val="4"/>
            <w:tcMar/>
          </w:tcPr>
          <w:p w:rsidRPr="008149C3" w:rsidR="007252A2" w:rsidP="00F020CE" w:rsidRDefault="007252A2" w14:paraId="264C4D6A" w14:textId="77777777">
            <w:pPr>
              <w:spacing w:after="0"/>
              <w:ind w:left="1019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Specific Conditions:</w:t>
            </w:r>
          </w:p>
          <w:p w:rsidRPr="008149C3" w:rsidR="007252A2" w:rsidP="00F020CE" w:rsidRDefault="007252A2" w14:paraId="5842A709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5B93779C" w14:textId="77777777">
        <w:trPr>
          <w:trHeight w:val="983"/>
        </w:trPr>
        <w:tc>
          <w:tcPr>
            <w:tcW w:w="10060" w:type="dxa"/>
            <w:gridSpan w:val="4"/>
            <w:tcMar/>
          </w:tcPr>
          <w:p w:rsidRPr="008149C3" w:rsidR="007252A2" w:rsidP="00F020CE" w:rsidRDefault="007252A2" w14:paraId="25F5A3A3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Segoe UI Symbol" w:hAnsi="Segoe UI Symbol" w:cs="Segoe UI Symbol"/>
                <w:sz w:val="40"/>
                <w:szCs w:val="40"/>
                <w:lang w:val="en-US"/>
              </w:rPr>
              <w:t>☐</w:t>
            </w:r>
            <w:r w:rsidRPr="008149C3">
              <w:rPr>
                <w:rFonts w:ascii="Calibri" w:hAnsi="Calibri" w:cs="Calibri"/>
                <w:lang w:val="en-US"/>
              </w:rPr>
              <w:t xml:space="preserve"> DO NOT recommend proceeding with issuing the subaward for the following reason(s):</w:t>
            </w:r>
          </w:p>
        </w:tc>
      </w:tr>
      <w:tr w:rsidRPr="008149C3" w:rsidR="007252A2" w:rsidTr="57CDA20C" w14:paraId="5EA37603" w14:textId="77777777">
        <w:trPr>
          <w:trHeight w:val="698"/>
        </w:trPr>
        <w:tc>
          <w:tcPr>
            <w:tcW w:w="1747" w:type="dxa"/>
            <w:tcMar/>
            <w:vAlign w:val="center"/>
          </w:tcPr>
          <w:p w:rsidRPr="008149C3" w:rsidR="007252A2" w:rsidP="00F020CE" w:rsidRDefault="007252A2" w14:paraId="43607BE1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Name</w:t>
            </w:r>
          </w:p>
        </w:tc>
        <w:tc>
          <w:tcPr>
            <w:tcW w:w="2995" w:type="dxa"/>
            <w:tcMar/>
            <w:vAlign w:val="center"/>
          </w:tcPr>
          <w:p w:rsidRPr="008149C3" w:rsidR="007252A2" w:rsidP="00F020CE" w:rsidRDefault="007252A2" w14:paraId="677D4944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85" w:type="dxa"/>
            <w:tcMar/>
            <w:vAlign w:val="center"/>
          </w:tcPr>
          <w:p w:rsidRPr="008149C3" w:rsidR="007252A2" w:rsidP="00F020CE" w:rsidRDefault="007252A2" w14:paraId="4C70B06F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Position Title</w:t>
            </w:r>
          </w:p>
        </w:tc>
        <w:tc>
          <w:tcPr>
            <w:tcW w:w="3933" w:type="dxa"/>
            <w:tcMar/>
            <w:vAlign w:val="center"/>
          </w:tcPr>
          <w:p w:rsidRPr="008149C3" w:rsidR="007252A2" w:rsidP="00F020CE" w:rsidRDefault="007252A2" w14:paraId="1A2D8066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Pr="008149C3" w:rsidR="007252A2" w:rsidTr="57CDA20C" w14:paraId="6EABBF2A" w14:textId="77777777">
        <w:trPr>
          <w:trHeight w:val="636"/>
        </w:trPr>
        <w:tc>
          <w:tcPr>
            <w:tcW w:w="10060" w:type="dxa"/>
            <w:gridSpan w:val="4"/>
            <w:tcMar/>
            <w:vAlign w:val="center"/>
          </w:tcPr>
          <w:p w:rsidRPr="008149C3" w:rsidR="007252A2" w:rsidP="00F020CE" w:rsidRDefault="007252A2" w14:paraId="3FF32A54" w14:textId="77777777">
            <w:pPr>
              <w:spacing w:after="0"/>
              <w:rPr>
                <w:rFonts w:ascii="Calibri" w:hAnsi="Calibri" w:cs="Calibri"/>
                <w:i/>
                <w:iCs/>
                <w:lang w:val="en-US"/>
              </w:rPr>
            </w:pPr>
            <w:r w:rsidRPr="008149C3">
              <w:rPr>
                <w:rFonts w:ascii="Calibri" w:hAnsi="Calibri" w:cs="Calibri"/>
                <w:i/>
                <w:iCs/>
                <w:lang w:val="en-US"/>
              </w:rPr>
              <w:t>By signing this document, I acknowledge I have reviewed the responses and agree with the specific conditions as drafted above; and I have made further inquiries with the organization and/or consulted with Rehab4U’s project finance and other staff, as needed.</w:t>
            </w:r>
          </w:p>
        </w:tc>
      </w:tr>
      <w:tr w:rsidRPr="008149C3" w:rsidR="007252A2" w:rsidTr="57CDA20C" w14:paraId="1DBFE875" w14:textId="77777777">
        <w:trPr>
          <w:trHeight w:val="636"/>
        </w:trPr>
        <w:tc>
          <w:tcPr>
            <w:tcW w:w="1747" w:type="dxa"/>
            <w:tcMar/>
            <w:vAlign w:val="center"/>
          </w:tcPr>
          <w:p w:rsidRPr="008149C3" w:rsidR="007252A2" w:rsidP="00F020CE" w:rsidRDefault="007252A2" w14:paraId="4DD1A89D" w14:textId="7777777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Signature</w:t>
            </w:r>
          </w:p>
        </w:tc>
        <w:tc>
          <w:tcPr>
            <w:tcW w:w="2995" w:type="dxa"/>
            <w:tcMar/>
            <w:vAlign w:val="center"/>
          </w:tcPr>
          <w:p w:rsidRPr="008149C3" w:rsidR="007252A2" w:rsidP="00F020CE" w:rsidRDefault="007252A2" w14:paraId="7F3E80B3" w14:textId="77777777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385" w:type="dxa"/>
            <w:tcMar/>
            <w:vAlign w:val="center"/>
          </w:tcPr>
          <w:p w:rsidRPr="008149C3" w:rsidR="007252A2" w:rsidP="00F020CE" w:rsidRDefault="007252A2" w14:paraId="1BDC41EC" w14:textId="77777777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Date</w:t>
            </w:r>
          </w:p>
        </w:tc>
        <w:tc>
          <w:tcPr>
            <w:tcW w:w="3933" w:type="dxa"/>
            <w:tcMar/>
            <w:vAlign w:val="center"/>
          </w:tcPr>
          <w:p w:rsidRPr="008149C3" w:rsidR="007252A2" w:rsidP="00F020CE" w:rsidRDefault="007252A2" w14:paraId="6BD9CDFA" w14:textId="7777777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</w:tbl>
    <w:p w:rsidR="007252A2" w:rsidP="006F7FBC" w:rsidRDefault="007252A2" w14:paraId="66459510" w14:textId="77777777">
      <w:pPr>
        <w:rPr>
          <w:rFonts w:ascii="Calibri" w:hAnsi="Calibri" w:cs="Calibri"/>
          <w:lang w:val="en-US"/>
        </w:rPr>
      </w:pPr>
    </w:p>
    <w:p w:rsidR="00584BB4" w:rsidP="006F7FBC" w:rsidRDefault="00584BB4" w14:paraId="1FDBD8FE" w14:textId="77777777">
      <w:pPr>
        <w:rPr>
          <w:rFonts w:ascii="Calibri" w:hAnsi="Calibri" w:cs="Calibri"/>
          <w:lang w:val="en-US"/>
        </w:rPr>
      </w:pPr>
    </w:p>
    <w:p w:rsidRPr="008149C3" w:rsidR="00584BB4" w:rsidP="006F7FBC" w:rsidRDefault="00584BB4" w14:paraId="028C64CD" w14:textId="77777777">
      <w:pPr>
        <w:rPr>
          <w:rFonts w:ascii="Calibri" w:hAnsi="Calibri" w:cs="Calibri"/>
          <w:lang w:val="en-US"/>
        </w:rPr>
      </w:pPr>
    </w:p>
    <w:sectPr w:rsidRPr="008149C3" w:rsidR="00584BB4" w:rsidSect="00E67F5D">
      <w:pgSz w:w="11906" w:h="16838" w:orient="portrait"/>
      <w:pgMar w:top="850" w:right="850" w:bottom="993" w:left="993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MA" w:author="Maryam Ali-Lothrop" w:date="2025-04-19T13:22:00Z" w:id="119">
    <w:p w:rsidR="007F4B9D" w:rsidP="002A5382" w:rsidRDefault="007F4B9D" w14:paraId="73D21FC2" w14:textId="083194CE">
      <w:r>
        <w:rPr>
          <w:rStyle w:val="af2"/>
        </w:rPr>
        <w:annotationRef/>
      </w:r>
      <w:r>
        <w:rPr>
          <w:rFonts w:ascii="Calibri" w:hAnsi="Calibri" w:eastAsia="Calibri" w:cs="Times New Roman"/>
          <w:sz w:val="20"/>
          <w:szCs w:val="20"/>
          <w:lang w:val="en-US" w:eastAsia="en-US"/>
        </w:rPr>
        <w:cr/>
        <w:t>Referring to the applicant conditions in the RFA, I suggest we make the following mandatory:</w:t>
      </w:r>
      <w:r>
        <w:rPr>
          <w:rFonts w:ascii="Calibri" w:hAnsi="Calibri" w:eastAsia="Calibri" w:cs="Times New Roman"/>
          <w:sz w:val="20"/>
          <w:szCs w:val="20"/>
          <w:lang w:val="en-US" w:eastAsia="en-US"/>
        </w:rPr>
        <w:cr/>
      </w:r>
      <w:r>
        <w:rPr>
          <w:rFonts w:ascii="Calibri" w:hAnsi="Calibri" w:eastAsia="Calibri" w:cs="Times New Roman"/>
          <w:sz w:val="20"/>
          <w:szCs w:val="20"/>
          <w:lang w:val="en-US" w:eastAsia="en-US"/>
        </w:rPr>
        <w:cr/>
        <w:t>- proof of registration</w:t>
      </w:r>
      <w:r>
        <w:rPr>
          <w:rFonts w:ascii="Calibri" w:hAnsi="Calibri" w:eastAsia="Calibri" w:cs="Times New Roman"/>
          <w:sz w:val="20"/>
          <w:szCs w:val="20"/>
          <w:lang w:val="en-US" w:eastAsia="en-US"/>
        </w:rPr>
        <w:cr/>
        <w:t xml:space="preserve">-the Applicant organization has the managerial commitment, as evidenced by written board of directors, resolutions, strategic plans (overall long-range plan for Applicant’s organization) or other documentation </w:t>
      </w:r>
    </w:p>
  </w:comment>
  <w:comment w:initials="KV" w:author="Khrystyna Vilyura" w:date="2025-04-22T12:40:00Z" w:id="120">
    <w:p w:rsidR="00BE4A32" w:rsidP="00BE4A32" w:rsidRDefault="00BE4A32" w14:paraId="6D11649D" w14:textId="77777777">
      <w:pPr>
        <w:pStyle w:val="af0"/>
      </w:pPr>
      <w:r>
        <w:rPr>
          <w:rStyle w:val="af2"/>
        </w:rPr>
        <w:annotationRef/>
      </w:r>
      <w:r>
        <w:t>Added to the list - please review</w:t>
      </w:r>
    </w:p>
  </w:comment>
  <w:comment w:initials="MA" w:author="Maryam Ali-Lothrop" w:date="2025-04-19T13:29:00Z" w:id="121">
    <w:p w:rsidR="007F4B9D" w:rsidP="00781B12" w:rsidRDefault="007F4B9D" w14:paraId="0357FD23" w14:textId="1BC7A0B9">
      <w:r>
        <w:rPr>
          <w:rStyle w:val="af2"/>
        </w:rPr>
        <w:annotationRef/>
      </w:r>
      <w:r>
        <w:rPr>
          <w:rFonts w:ascii="Calibri" w:hAnsi="Calibri" w:eastAsia="Calibri" w:cs="Times New Roman"/>
          <w:color w:val="000000"/>
          <w:sz w:val="20"/>
          <w:szCs w:val="20"/>
          <w:lang w:val="en-US" w:eastAsia="en-US"/>
        </w:rPr>
        <w:t>Is this a local requirement? I suggest incorporating a space above for the applicant to add this information directly in this form.</w:t>
      </w:r>
    </w:p>
  </w:comment>
  <w:comment w:initials="KV" w:author="Khrystyna Vilyura" w:date="2025-04-22T12:41:00Z" w:id="122">
    <w:p w:rsidR="00BE4A32" w:rsidP="00BE4A32" w:rsidRDefault="00BE4A32" w14:paraId="3EA16B0E" w14:textId="77777777">
      <w:pPr>
        <w:pStyle w:val="af0"/>
      </w:pPr>
      <w:r>
        <w:rPr>
          <w:rStyle w:val="af2"/>
        </w:rPr>
        <w:annotationRef/>
      </w:r>
      <w:r>
        <w:t xml:space="preserve">Added based on previous performance experience. Additional check in the local compliance and legal process bases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3D21FC2" w15:done="1"/>
  <w15:commentEx w15:paraId="6D11649D" w15:paraIdParent="73D21FC2" w15:done="1"/>
  <w15:commentEx w15:paraId="0357FD23" w15:done="1"/>
  <w15:commentEx w15:paraId="3EA16B0E" w15:paraIdParent="0357FD2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AE2225" w16cex:dateUtc="2025-04-19T20:22:00Z"/>
  <w16cex:commentExtensible w16cex:durableId="66BE3CF7" w16cex:dateUtc="2025-04-22T09:40:00Z"/>
  <w16cex:commentExtensible w16cex:durableId="2BAE23D0" w16cex:dateUtc="2025-04-19T20:29:00Z"/>
  <w16cex:commentExtensible w16cex:durableId="353200A5" w16cex:dateUtc="2025-04-22T09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D21FC2" w16cid:durableId="2BAE2225"/>
  <w16cid:commentId w16cid:paraId="6D11649D" w16cid:durableId="66BE3CF7"/>
  <w16cid:commentId w16cid:paraId="0357FD23" w16cid:durableId="2BAE23D0"/>
  <w16cid:commentId w16cid:paraId="3EA16B0E" w16cid:durableId="353200A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6050D"/>
    <w:multiLevelType w:val="multilevel"/>
    <w:tmpl w:val="03C2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654EAF"/>
    <w:multiLevelType w:val="hybridMultilevel"/>
    <w:tmpl w:val="8A8CB4EE"/>
    <w:lvl w:ilvl="0" w:tplc="0422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ECD6776"/>
    <w:multiLevelType w:val="multilevel"/>
    <w:tmpl w:val="CC0C5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F675E6"/>
    <w:multiLevelType w:val="hybridMultilevel"/>
    <w:tmpl w:val="85FEF9FA"/>
    <w:lvl w:ilvl="0" w:tplc="0422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40031D7"/>
    <w:multiLevelType w:val="multilevel"/>
    <w:tmpl w:val="77021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2A4938"/>
    <w:multiLevelType w:val="multilevel"/>
    <w:tmpl w:val="6EDE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B6779"/>
    <w:multiLevelType w:val="multilevel"/>
    <w:tmpl w:val="7A5A73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F6D470D"/>
    <w:multiLevelType w:val="hybridMultilevel"/>
    <w:tmpl w:val="FA5C2A14"/>
    <w:lvl w:ilvl="0" w:tplc="04220019">
      <w:start w:val="1"/>
      <w:numFmt w:val="low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0F6B"/>
    <w:multiLevelType w:val="multilevel"/>
    <w:tmpl w:val="7534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8F2E5E"/>
    <w:multiLevelType w:val="multilevel"/>
    <w:tmpl w:val="EC984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DC7FF8"/>
    <w:multiLevelType w:val="hybridMultilevel"/>
    <w:tmpl w:val="C2B2A3B0"/>
    <w:lvl w:ilvl="0" w:tplc="43F0B284">
      <w:start w:val="1"/>
      <w:numFmt w:val="bullet"/>
      <w:lvlText w:val=""/>
      <w:lvlJc w:val="left"/>
      <w:pPr>
        <w:ind w:left="749" w:hanging="360"/>
      </w:pPr>
      <w:rPr>
        <w:rFonts w:hint="default" w:ascii="Symbol" w:hAnsi="Symbol"/>
        <w:b/>
        <w:bCs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0F540F6"/>
    <w:multiLevelType w:val="multilevel"/>
    <w:tmpl w:val="AA88C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6F1AB9"/>
    <w:multiLevelType w:val="hybridMultilevel"/>
    <w:tmpl w:val="B68A5E28"/>
    <w:lvl w:ilvl="0" w:tplc="0422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E443D7A"/>
    <w:multiLevelType w:val="multilevel"/>
    <w:tmpl w:val="88081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4926075">
    <w:abstractNumId w:val="1"/>
  </w:num>
  <w:num w:numId="2" w16cid:durableId="1786341975">
    <w:abstractNumId w:val="6"/>
  </w:num>
  <w:num w:numId="3" w16cid:durableId="448545486">
    <w:abstractNumId w:val="8"/>
  </w:num>
  <w:num w:numId="4" w16cid:durableId="308173430">
    <w:abstractNumId w:val="0"/>
  </w:num>
  <w:num w:numId="5" w16cid:durableId="363601326">
    <w:abstractNumId w:val="4"/>
  </w:num>
  <w:num w:numId="6" w16cid:durableId="1847014909">
    <w:abstractNumId w:val="5"/>
  </w:num>
  <w:num w:numId="7" w16cid:durableId="1876968931">
    <w:abstractNumId w:val="11"/>
  </w:num>
  <w:num w:numId="8" w16cid:durableId="769349554">
    <w:abstractNumId w:val="9"/>
  </w:num>
  <w:num w:numId="9" w16cid:durableId="1107772657">
    <w:abstractNumId w:val="13"/>
  </w:num>
  <w:num w:numId="10" w16cid:durableId="1844591056">
    <w:abstractNumId w:val="2"/>
  </w:num>
  <w:num w:numId="11" w16cid:durableId="869418279">
    <w:abstractNumId w:val="3"/>
  </w:num>
  <w:num w:numId="12" w16cid:durableId="1272399365">
    <w:abstractNumId w:val="12"/>
  </w:num>
  <w:num w:numId="13" w16cid:durableId="1132212342">
    <w:abstractNumId w:val="10"/>
  </w:num>
  <w:num w:numId="14" w16cid:durableId="20915087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hrystyna Vilyura">
    <w15:presenceInfo w15:providerId="AD" w15:userId="S::kvilyura@momentum4humanity.org::7cac12ea-9b39-4566-9ff7-3a17ec69d0ac"/>
  </w15:person>
  <w15:person w15:author="Maryam Ali-Lothrop">
    <w15:presenceInfo w15:providerId="AD" w15:userId="S::malilothrop@momentum4humanity.org::9b3c51e5-415b-4677-8a6a-d7d04dddd14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58"/>
    <w:rsid w:val="00000000"/>
    <w:rsid w:val="00001E8A"/>
    <w:rsid w:val="00015479"/>
    <w:rsid w:val="00022F63"/>
    <w:rsid w:val="00030677"/>
    <w:rsid w:val="00036FE2"/>
    <w:rsid w:val="00062E29"/>
    <w:rsid w:val="00065DAA"/>
    <w:rsid w:val="00081FAD"/>
    <w:rsid w:val="000A4F8D"/>
    <w:rsid w:val="000B44DD"/>
    <w:rsid w:val="000C0D7B"/>
    <w:rsid w:val="000D4B09"/>
    <w:rsid w:val="000F0BAB"/>
    <w:rsid w:val="00110648"/>
    <w:rsid w:val="00122E3C"/>
    <w:rsid w:val="00147374"/>
    <w:rsid w:val="00167DEF"/>
    <w:rsid w:val="00172BDF"/>
    <w:rsid w:val="001963E8"/>
    <w:rsid w:val="001A1A4D"/>
    <w:rsid w:val="001A1BA7"/>
    <w:rsid w:val="001A366A"/>
    <w:rsid w:val="001B0446"/>
    <w:rsid w:val="001E086E"/>
    <w:rsid w:val="00210597"/>
    <w:rsid w:val="00245A4B"/>
    <w:rsid w:val="002543D8"/>
    <w:rsid w:val="002734A4"/>
    <w:rsid w:val="00297B72"/>
    <w:rsid w:val="002C5E44"/>
    <w:rsid w:val="002C6CCB"/>
    <w:rsid w:val="00320388"/>
    <w:rsid w:val="003A5364"/>
    <w:rsid w:val="003D3EEE"/>
    <w:rsid w:val="003D5898"/>
    <w:rsid w:val="003E183B"/>
    <w:rsid w:val="003E7041"/>
    <w:rsid w:val="00412D2A"/>
    <w:rsid w:val="00417EC2"/>
    <w:rsid w:val="00424D36"/>
    <w:rsid w:val="004651F4"/>
    <w:rsid w:val="00480612"/>
    <w:rsid w:val="00485D88"/>
    <w:rsid w:val="004E7DB6"/>
    <w:rsid w:val="00554A39"/>
    <w:rsid w:val="00554E64"/>
    <w:rsid w:val="00584BB4"/>
    <w:rsid w:val="005A1886"/>
    <w:rsid w:val="005A24E1"/>
    <w:rsid w:val="005B41FF"/>
    <w:rsid w:val="005C262F"/>
    <w:rsid w:val="005E6571"/>
    <w:rsid w:val="005F49FA"/>
    <w:rsid w:val="00606604"/>
    <w:rsid w:val="0062332D"/>
    <w:rsid w:val="0063667C"/>
    <w:rsid w:val="00644687"/>
    <w:rsid w:val="0065182F"/>
    <w:rsid w:val="0065672C"/>
    <w:rsid w:val="00696305"/>
    <w:rsid w:val="006A1063"/>
    <w:rsid w:val="006E445D"/>
    <w:rsid w:val="006F4DF5"/>
    <w:rsid w:val="006F7FBC"/>
    <w:rsid w:val="007227B7"/>
    <w:rsid w:val="007252A2"/>
    <w:rsid w:val="00745A3D"/>
    <w:rsid w:val="007720A4"/>
    <w:rsid w:val="007830AB"/>
    <w:rsid w:val="007E06F7"/>
    <w:rsid w:val="007E5049"/>
    <w:rsid w:val="007F4B9D"/>
    <w:rsid w:val="00802120"/>
    <w:rsid w:val="0080799E"/>
    <w:rsid w:val="00811204"/>
    <w:rsid w:val="008149C3"/>
    <w:rsid w:val="00820DD0"/>
    <w:rsid w:val="00825810"/>
    <w:rsid w:val="00846991"/>
    <w:rsid w:val="00862228"/>
    <w:rsid w:val="00883518"/>
    <w:rsid w:val="008B0587"/>
    <w:rsid w:val="008B3E58"/>
    <w:rsid w:val="008B78D8"/>
    <w:rsid w:val="008C67EA"/>
    <w:rsid w:val="008E7D17"/>
    <w:rsid w:val="00915DDD"/>
    <w:rsid w:val="009411C2"/>
    <w:rsid w:val="0095403C"/>
    <w:rsid w:val="009602ED"/>
    <w:rsid w:val="00960A81"/>
    <w:rsid w:val="0096333A"/>
    <w:rsid w:val="00977682"/>
    <w:rsid w:val="00986684"/>
    <w:rsid w:val="009A5BBC"/>
    <w:rsid w:val="009B18D0"/>
    <w:rsid w:val="009B206C"/>
    <w:rsid w:val="009B49AD"/>
    <w:rsid w:val="00A34979"/>
    <w:rsid w:val="00A34AA7"/>
    <w:rsid w:val="00A57DAA"/>
    <w:rsid w:val="00A6568D"/>
    <w:rsid w:val="00AA273A"/>
    <w:rsid w:val="00AB14BC"/>
    <w:rsid w:val="00AC30B6"/>
    <w:rsid w:val="00AD6795"/>
    <w:rsid w:val="00AF26FB"/>
    <w:rsid w:val="00AF558A"/>
    <w:rsid w:val="00B0106C"/>
    <w:rsid w:val="00B54227"/>
    <w:rsid w:val="00B96C2B"/>
    <w:rsid w:val="00BE4A32"/>
    <w:rsid w:val="00C0343D"/>
    <w:rsid w:val="00C17039"/>
    <w:rsid w:val="00C2349D"/>
    <w:rsid w:val="00C3357C"/>
    <w:rsid w:val="00C453DD"/>
    <w:rsid w:val="00C81689"/>
    <w:rsid w:val="00CA426F"/>
    <w:rsid w:val="00CA7B98"/>
    <w:rsid w:val="00CB3286"/>
    <w:rsid w:val="00CB379C"/>
    <w:rsid w:val="00CB4864"/>
    <w:rsid w:val="00CD3457"/>
    <w:rsid w:val="00CF139F"/>
    <w:rsid w:val="00D07220"/>
    <w:rsid w:val="00D22B04"/>
    <w:rsid w:val="00D552F0"/>
    <w:rsid w:val="00DA66D0"/>
    <w:rsid w:val="00DC08F5"/>
    <w:rsid w:val="00DC1CAF"/>
    <w:rsid w:val="00DE3F65"/>
    <w:rsid w:val="00DE4528"/>
    <w:rsid w:val="00DE46CA"/>
    <w:rsid w:val="00E111ED"/>
    <w:rsid w:val="00E45C9F"/>
    <w:rsid w:val="00E67F5D"/>
    <w:rsid w:val="00EA2218"/>
    <w:rsid w:val="00EA4182"/>
    <w:rsid w:val="00EB665D"/>
    <w:rsid w:val="00ED1AD4"/>
    <w:rsid w:val="00ED7414"/>
    <w:rsid w:val="00ED7C87"/>
    <w:rsid w:val="00EE1EF6"/>
    <w:rsid w:val="00F00CF9"/>
    <w:rsid w:val="00F05EB3"/>
    <w:rsid w:val="00F1432E"/>
    <w:rsid w:val="00F37F9F"/>
    <w:rsid w:val="00F46DD7"/>
    <w:rsid w:val="00F528AD"/>
    <w:rsid w:val="00F91813"/>
    <w:rsid w:val="00FC7441"/>
    <w:rsid w:val="00FF5A52"/>
    <w:rsid w:val="051AA10E"/>
    <w:rsid w:val="091E0014"/>
    <w:rsid w:val="163881CC"/>
    <w:rsid w:val="19EC5340"/>
    <w:rsid w:val="384DB9F5"/>
    <w:rsid w:val="3FBF3089"/>
    <w:rsid w:val="47D19C40"/>
    <w:rsid w:val="515AC70B"/>
    <w:rsid w:val="53E640FE"/>
    <w:rsid w:val="543D4307"/>
    <w:rsid w:val="57CDA20C"/>
    <w:rsid w:val="57F4CF82"/>
    <w:rsid w:val="5C043E6C"/>
    <w:rsid w:val="66CF3E9F"/>
    <w:rsid w:val="77FFE5F7"/>
    <w:rsid w:val="7D07D1F8"/>
    <w:rsid w:val="7D0A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4AC99"/>
  <w15:chartTrackingRefBased/>
  <w15:docId w15:val="{B97D39AF-145F-4CC5-9E75-A3C8D610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B3E58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B3E5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E5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3E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3E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3E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3E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3E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3E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3E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sid w:val="008B3E5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semiHidden/>
    <w:rsid w:val="008B3E5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30" w:customStyle="1">
    <w:name w:val="Заголовок 3 Знак"/>
    <w:basedOn w:val="a0"/>
    <w:link w:val="3"/>
    <w:uiPriority w:val="9"/>
    <w:semiHidden/>
    <w:rsid w:val="008B3E5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40" w:customStyle="1">
    <w:name w:val="Заголовок 4 Знак"/>
    <w:basedOn w:val="a0"/>
    <w:link w:val="4"/>
    <w:uiPriority w:val="9"/>
    <w:semiHidden/>
    <w:rsid w:val="008B3E58"/>
    <w:rPr>
      <w:rFonts w:eastAsiaTheme="majorEastAsia" w:cstheme="majorBidi"/>
      <w:i/>
      <w:iCs/>
      <w:color w:val="0F4761" w:themeColor="accent1" w:themeShade="BF"/>
    </w:rPr>
  </w:style>
  <w:style w:type="character" w:styleId="50" w:customStyle="1">
    <w:name w:val="Заголовок 5 Знак"/>
    <w:basedOn w:val="a0"/>
    <w:link w:val="5"/>
    <w:uiPriority w:val="9"/>
    <w:semiHidden/>
    <w:rsid w:val="008B3E58"/>
    <w:rPr>
      <w:rFonts w:eastAsiaTheme="majorEastAsia" w:cstheme="majorBidi"/>
      <w:color w:val="0F4761" w:themeColor="accent1" w:themeShade="BF"/>
    </w:rPr>
  </w:style>
  <w:style w:type="character" w:styleId="60" w:customStyle="1">
    <w:name w:val="Заголовок 6 Знак"/>
    <w:basedOn w:val="a0"/>
    <w:link w:val="6"/>
    <w:uiPriority w:val="9"/>
    <w:semiHidden/>
    <w:rsid w:val="008B3E58"/>
    <w:rPr>
      <w:rFonts w:eastAsiaTheme="majorEastAsia" w:cstheme="majorBidi"/>
      <w:i/>
      <w:iCs/>
      <w:color w:val="595959" w:themeColor="text1" w:themeTint="A6"/>
    </w:rPr>
  </w:style>
  <w:style w:type="character" w:styleId="70" w:customStyle="1">
    <w:name w:val="Заголовок 7 Знак"/>
    <w:basedOn w:val="a0"/>
    <w:link w:val="7"/>
    <w:uiPriority w:val="9"/>
    <w:semiHidden/>
    <w:rsid w:val="008B3E58"/>
    <w:rPr>
      <w:rFonts w:eastAsiaTheme="majorEastAsia" w:cstheme="majorBidi"/>
      <w:color w:val="595959" w:themeColor="text1" w:themeTint="A6"/>
    </w:rPr>
  </w:style>
  <w:style w:type="character" w:styleId="80" w:customStyle="1">
    <w:name w:val="Заголовок 8 Знак"/>
    <w:basedOn w:val="a0"/>
    <w:link w:val="8"/>
    <w:uiPriority w:val="9"/>
    <w:semiHidden/>
    <w:rsid w:val="008B3E58"/>
    <w:rPr>
      <w:rFonts w:eastAsiaTheme="majorEastAsia" w:cstheme="majorBidi"/>
      <w:i/>
      <w:iCs/>
      <w:color w:val="272727" w:themeColor="text1" w:themeTint="D8"/>
    </w:rPr>
  </w:style>
  <w:style w:type="character" w:styleId="90" w:customStyle="1">
    <w:name w:val="Заголовок 9 Знак"/>
    <w:basedOn w:val="a0"/>
    <w:link w:val="9"/>
    <w:uiPriority w:val="9"/>
    <w:semiHidden/>
    <w:rsid w:val="008B3E5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3E5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a4" w:customStyle="1">
    <w:name w:val="Назва Знак"/>
    <w:basedOn w:val="a0"/>
    <w:link w:val="a3"/>
    <w:uiPriority w:val="10"/>
    <w:rsid w:val="008B3E5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3E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6" w:customStyle="1">
    <w:name w:val="Підзаголовок Знак"/>
    <w:basedOn w:val="a0"/>
    <w:link w:val="a5"/>
    <w:uiPriority w:val="11"/>
    <w:rsid w:val="008B3E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3E58"/>
    <w:pPr>
      <w:spacing w:before="160"/>
      <w:jc w:val="center"/>
    </w:pPr>
    <w:rPr>
      <w:i/>
      <w:iCs/>
      <w:color w:val="404040" w:themeColor="text1" w:themeTint="BF"/>
    </w:rPr>
  </w:style>
  <w:style w:type="character" w:styleId="a8" w:customStyle="1">
    <w:name w:val="Цитата Знак"/>
    <w:basedOn w:val="a0"/>
    <w:link w:val="a7"/>
    <w:uiPriority w:val="29"/>
    <w:rsid w:val="008B3E58"/>
    <w:rPr>
      <w:i/>
      <w:iCs/>
      <w:color w:val="404040" w:themeColor="text1" w:themeTint="BF"/>
    </w:rPr>
  </w:style>
  <w:style w:type="paragraph" w:styleId="a9">
    <w:name w:val="List Paragraph"/>
    <w:aliases w:val="Resume Title,Colorful List - Accent 11,List Paragraph_Table bullets,Bullets - level 1,Bullets,Body,Ha,List Paragraph - bullets,List Paragraph1,1st level - Bullet List Paragraph,Lettre d'introduction,Paragrafo elenco,Bullet list,C-Change"/>
    <w:basedOn w:val="a"/>
    <w:link w:val="aa"/>
    <w:uiPriority w:val="34"/>
    <w:qFormat/>
    <w:rsid w:val="008B3E58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8B3E58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B3E5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ad" w:customStyle="1">
    <w:name w:val="Насичена цитата Знак"/>
    <w:basedOn w:val="a0"/>
    <w:link w:val="ac"/>
    <w:uiPriority w:val="30"/>
    <w:rsid w:val="008B3E58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8B3E58"/>
    <w:rPr>
      <w:b/>
      <w:bCs/>
      <w:smallCaps/>
      <w:color w:val="0F4761" w:themeColor="accent1" w:themeShade="BF"/>
      <w:spacing w:val="5"/>
    </w:rPr>
  </w:style>
  <w:style w:type="table" w:styleId="af">
    <w:name w:val="Table Grid"/>
    <w:basedOn w:val="a1"/>
    <w:uiPriority w:val="39"/>
    <w:rsid w:val="008B3E5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0">
    <w:name w:val="annotation text"/>
    <w:basedOn w:val="a"/>
    <w:link w:val="af1"/>
    <w:uiPriority w:val="99"/>
    <w:unhideWhenUsed/>
    <w:rsid w:val="008B3E58"/>
    <w:rPr>
      <w:rFonts w:ascii="Calibri" w:hAnsi="Calibri" w:eastAsia="Calibri" w:cs="Times New Roman"/>
      <w:sz w:val="20"/>
      <w:szCs w:val="20"/>
      <w:lang w:val="en-US" w:eastAsia="en-US"/>
    </w:rPr>
  </w:style>
  <w:style w:type="character" w:styleId="af1" w:customStyle="1">
    <w:name w:val="Текст примітки Знак"/>
    <w:basedOn w:val="a0"/>
    <w:link w:val="af0"/>
    <w:uiPriority w:val="99"/>
    <w:rsid w:val="008B3E58"/>
    <w:rPr>
      <w:rFonts w:ascii="Calibri" w:hAnsi="Calibri" w:eastAsia="Calibri" w:cs="Times New Roman"/>
      <w:kern w:val="0"/>
      <w:sz w:val="20"/>
      <w:szCs w:val="20"/>
      <w:lang w:val="en-US"/>
      <w14:ligatures w14:val="none"/>
    </w:rPr>
  </w:style>
  <w:style w:type="character" w:styleId="af2">
    <w:name w:val="annotation reference"/>
    <w:basedOn w:val="a0"/>
    <w:uiPriority w:val="99"/>
    <w:semiHidden/>
    <w:unhideWhenUsed/>
    <w:rsid w:val="008B3E58"/>
    <w:rPr>
      <w:sz w:val="18"/>
      <w:szCs w:val="18"/>
    </w:rPr>
  </w:style>
  <w:style w:type="character" w:styleId="aa" w:customStyle="1">
    <w:name w:val="Абзац списку Знак"/>
    <w:aliases w:val="Resume Title Знак,Colorful List - Accent 11 Знак,List Paragraph_Table bullets Знак,Bullets - level 1 Знак,Bullets Знак,Body Знак,Ha Знак,List Paragraph - bullets Знак,List Paragraph1 Знак,1st level - Bullet List Paragraph Знак"/>
    <w:link w:val="a9"/>
    <w:uiPriority w:val="34"/>
    <w:locked/>
    <w:rsid w:val="008B3E58"/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110648"/>
    <w:pPr>
      <w:spacing w:line="240" w:lineRule="auto"/>
    </w:pPr>
    <w:rPr>
      <w:rFonts w:asciiTheme="minorHAnsi" w:hAnsiTheme="minorHAnsi" w:eastAsiaTheme="minorEastAsia" w:cstheme="minorBidi"/>
      <w:b/>
      <w:bCs/>
      <w:lang w:val="uk-UA" w:eastAsia="uk-UA"/>
    </w:rPr>
  </w:style>
  <w:style w:type="character" w:styleId="af4" w:customStyle="1">
    <w:name w:val="Тема примітки Знак"/>
    <w:basedOn w:val="af1"/>
    <w:link w:val="af3"/>
    <w:uiPriority w:val="99"/>
    <w:semiHidden/>
    <w:rsid w:val="00110648"/>
    <w:rPr>
      <w:rFonts w:ascii="Calibri" w:hAnsi="Calibri" w:cs="Times New Roman" w:eastAsiaTheme="minorEastAsia"/>
      <w:b/>
      <w:bCs/>
      <w:kern w:val="0"/>
      <w:sz w:val="20"/>
      <w:szCs w:val="20"/>
      <w:lang w:val="en-US" w:eastAsia="uk-UA"/>
      <w14:ligatures w14:val="none"/>
    </w:rPr>
  </w:style>
  <w:style w:type="paragraph" w:styleId="af5">
    <w:name w:val="Revision"/>
    <w:hidden/>
    <w:uiPriority w:val="99"/>
    <w:semiHidden/>
    <w:rsid w:val="00A57DAA"/>
    <w:pPr>
      <w:spacing w:after="0" w:line="240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character" w:styleId="af6">
    <w:name w:val="Mention"/>
    <w:basedOn w:val="a0"/>
    <w:uiPriority w:val="99"/>
    <w:unhideWhenUsed/>
    <w:rsid w:val="00CA7B9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9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xmlns:thm15="http://schemas.microsoft.com/office/thememl/2012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35F51B1620C4BBC8BFC6ABB43D489" ma:contentTypeVersion="13" ma:contentTypeDescription="Create a new document." ma:contentTypeScope="" ma:versionID="2f80323f1cd47309cd40dfb9b67c5aa9">
  <xsd:schema xmlns:xsd="http://www.w3.org/2001/XMLSchema" xmlns:xs="http://www.w3.org/2001/XMLSchema" xmlns:p="http://schemas.microsoft.com/office/2006/metadata/properties" xmlns:ns2="a5f90638-83bb-4c6e-9633-105ae93eae68" xmlns:ns3="f2762370-c64e-4e2d-b6a8-685678375c8d" targetNamespace="http://schemas.microsoft.com/office/2006/metadata/properties" ma:root="true" ma:fieldsID="83d0ce39e26f4086c06477c22616a0ba" ns2:_="" ns3:_="">
    <xsd:import namespace="a5f90638-83bb-4c6e-9633-105ae93eae68"/>
    <xsd:import namespace="f2762370-c64e-4e2d-b6a8-685678375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90638-83bb-4c6e-9633-105ae93ea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294d62e-8ed7-4fd1-8fbd-6bae1d5b5f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62370-c64e-4e2d-b6a8-685678375c8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6ee3453-87a4-4995-b6d0-f0b2afb4ce98}" ma:internalName="TaxCatchAll" ma:showField="CatchAllData" ma:web="f2762370-c64e-4e2d-b6a8-685678375c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f90638-83bb-4c6e-9633-105ae93eae68">
      <Terms xmlns="http://schemas.microsoft.com/office/infopath/2007/PartnerControls"/>
    </lcf76f155ced4ddcb4097134ff3c332f>
    <TaxCatchAll xmlns="f2762370-c64e-4e2d-b6a8-685678375c8d" xsi:nil="true"/>
  </documentManagement>
</p:properties>
</file>

<file path=customXml/itemProps1.xml><?xml version="1.0" encoding="utf-8"?>
<ds:datastoreItem xmlns:ds="http://schemas.openxmlformats.org/officeDocument/2006/customXml" ds:itemID="{89F8A6E1-EAE7-49C0-8E7D-CC1CB2F041A3}"/>
</file>

<file path=customXml/itemProps2.xml><?xml version="1.0" encoding="utf-8"?>
<ds:datastoreItem xmlns:ds="http://schemas.openxmlformats.org/officeDocument/2006/customXml" ds:itemID="{38DC666A-89A3-4CF3-AC5C-E21F3569F431}"/>
</file>

<file path=customXml/itemProps3.xml><?xml version="1.0" encoding="utf-8"?>
<ds:datastoreItem xmlns:ds="http://schemas.openxmlformats.org/officeDocument/2006/customXml" ds:itemID="{DF3522F7-7EE2-4CEB-9B1C-338A971F76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Khrystyna Vilyura</dc:creator>
  <cp:keywords/>
  <dc:description/>
  <cp:lastModifiedBy>Khrystyna Vilyura</cp:lastModifiedBy>
  <cp:revision>21</cp:revision>
  <dcterms:created xsi:type="dcterms:W3CDTF">2025-04-22T09:41:00Z</dcterms:created>
  <dcterms:modified xsi:type="dcterms:W3CDTF">2025-08-20T12:11:36Z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0x010100B7E35F51B1620C4BBC8BFC6ABB43D489</vt:lpwstr>
  </property>
  <property fmtid="{D5CDD505-2E9C-101B-9397-08002B2CF9AE}" pid="3" name="MediaServiceImageTags">
    <vt:lpwstr/>
  </property>
</Properties>
</file>